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99" w:rsidRPr="00D96A99" w:rsidRDefault="00D96A99" w:rsidP="00D96A99">
      <w:pPr>
        <w:spacing w:after="0" w:line="240" w:lineRule="auto"/>
        <w:jc w:val="center"/>
        <w:rPr>
          <w:ins w:id="0" w:author="Unknown"/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proofErr w:type="gramStart"/>
      <w:ins w:id="1" w:author="Unknown"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val="en-US" w:eastAsia="nb-NO"/>
          </w:rPr>
          <w:t>Advertisement.</w:t>
        </w:r>
        <w:proofErr w:type="gramEnd"/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br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br/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val="en-US" w:eastAsia="nb-NO"/>
          </w:rPr>
          <w:t>EnchantedLearning.com is a user-supported site.</w:t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lang w:val="en-US" w:eastAsia="nb-NO"/>
          </w:rPr>
          <w:t> </w:t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val="en-US" w:eastAsia="nb-NO"/>
          </w:rPr>
          <w:br/>
          <w:t>As a bonus, site members have access to a banner-ad-free version of the site, with print-friendly pages.</w:t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val="en-US" w:eastAsia="nb-NO"/>
          </w:rPr>
          <w:br/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val="en-US" w:eastAsia="nb-NO"/>
          </w:rPr>
          <w:instrText xml:space="preserve"> HYPERLINK "http://www.enchantedlearning.com/support/" \t "_top" </w:instrText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eastAsia="nb-NO"/>
          </w:rPr>
          <w:fldChar w:fldCharType="separate"/>
        </w:r>
        <w:proofErr w:type="spellStart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>Click</w:t>
        </w:r>
        <w:proofErr w:type="spellEnd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 xml:space="preserve"> </w:t>
        </w:r>
        <w:proofErr w:type="spellStart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>here</w:t>
        </w:r>
        <w:proofErr w:type="spellEnd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 xml:space="preserve"> to </w:t>
        </w:r>
        <w:proofErr w:type="spellStart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>learn</w:t>
        </w:r>
        <w:proofErr w:type="spellEnd"/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nb-NO"/>
          </w:rPr>
          <w:t xml:space="preserve"> more.</w:t>
        </w:r>
        <w:r w:rsidRPr="00D96A99">
          <w:rPr>
            <w:rFonts w:ascii="Times New Roman" w:eastAsia="Times New Roman" w:hAnsi="Times New Roman" w:cs="Times New Roman"/>
            <w:color w:val="FF0000"/>
            <w:sz w:val="20"/>
            <w:szCs w:val="20"/>
            <w:lang w:eastAsia="nb-NO"/>
          </w:rPr>
          <w:fldChar w:fldCharType="end"/>
        </w:r>
      </w:ins>
    </w:p>
    <w:p w:rsidR="00D96A99" w:rsidRPr="00D96A99" w:rsidRDefault="00D96A99" w:rsidP="00D96A99">
      <w:pPr>
        <w:spacing w:after="0" w:line="240" w:lineRule="auto"/>
        <w:rPr>
          <w:ins w:id="2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7"/>
        <w:gridCol w:w="3075"/>
      </w:tblGrid>
      <w:tr w:rsidR="00D96A99" w:rsidRPr="00D96A99" w:rsidTr="00D96A9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nb-NO"/>
              </w:rPr>
              <w:t>Join Enchanted Learning</w:t>
            </w:r>
            <w:r w:rsidRPr="00D96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b-NO"/>
              </w:rPr>
              <w:br/>
              <w:t>Site subscriptions last 12 months.</w:t>
            </w:r>
            <w:r w:rsidRPr="00D96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b-NO"/>
              </w:rPr>
              <w:br/>
            </w:r>
            <w:hyperlink r:id="rId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  <w:lang w:val="en-US" w:eastAsia="nb-NO"/>
                </w:rPr>
                <w:t>Click here for more information on site membership.</w:t>
              </w:r>
            </w:hyperlink>
          </w:p>
          <w:p w:rsidR="00D96A99" w:rsidRPr="00D96A99" w:rsidRDefault="00D96A99" w:rsidP="00D96A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nb-NO"/>
              </w:rPr>
              <w:t>As low as $20.00/year (directly by</w:t>
            </w:r>
            <w:r w:rsidRPr="00D96A99">
              <w:rPr>
                <w:rFonts w:ascii="Times New Roman" w:eastAsia="Times New Roman" w:hAnsi="Times New Roman" w:cs="Times New Roman"/>
                <w:sz w:val="27"/>
                <w:lang w:val="en-US" w:eastAsia="nb-NO"/>
              </w:rPr>
              <w:t> </w:t>
            </w:r>
            <w:hyperlink r:id="rId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  <w:lang w:val="en-US" w:eastAsia="nb-NO"/>
                </w:rPr>
                <w:t>Credit Card</w:t>
              </w:r>
            </w:hyperlink>
            <w:r w:rsidRPr="00D96A9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nb-NO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D96A99" w:rsidRPr="00D96A99" w:rsidRDefault="00D96A99" w:rsidP="00D96A9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</w:pPr>
            <w:r w:rsidRPr="00D96A99"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  <w:t>Øverst i skjemaet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50.8pt;height:22.4pt" o:ole="">
                  <v:imagedata r:id="rId6" o:title=""/>
                </v:shape>
                <w:control r:id="rId7" w:name="DefaultOcxName" w:shapeid="_x0000_i1055"/>
              </w:object>
            </w:r>
          </w:p>
          <w:p w:rsidR="00D96A99" w:rsidRPr="00D96A99" w:rsidRDefault="00D96A99" w:rsidP="00D96A9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</w:pPr>
            <w:r w:rsidRPr="00D96A99"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  <w:t>Nederst i skjemaet</w:t>
            </w:r>
          </w:p>
        </w:tc>
      </w:tr>
      <w:tr w:rsidR="00D96A99" w:rsidRPr="00D96A99" w:rsidTr="00D96A99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Site members</w:t>
              </w:r>
            </w:hyperlink>
            <w:r w:rsidRPr="00D96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b-NO"/>
              </w:rPr>
              <w:t> have access to the entire website with print-friendly pages and no ads.</w:t>
            </w:r>
          </w:p>
        </w:tc>
      </w:tr>
    </w:tbl>
    <w:p w:rsidR="00D96A99" w:rsidRPr="00D96A99" w:rsidRDefault="00D96A99" w:rsidP="00D96A99">
      <w:pPr>
        <w:spacing w:after="0" w:line="240" w:lineRule="auto"/>
        <w:jc w:val="center"/>
        <w:rPr>
          <w:ins w:id="3" w:author="Unknown"/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proofErr w:type="gramStart"/>
      <w:ins w:id="4" w:author="Unknown"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val="en-US" w:eastAsia="nb-NO"/>
          </w:rPr>
          <w:t>(Already a member?</w:t>
        </w:r>
        <w:proofErr w:type="gramEnd"/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lang w:val="en-US" w:eastAsia="nb-NO"/>
          </w:rPr>
          <w:t> </w: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val="en-US" w:eastAsia="nb-NO"/>
          </w:rPr>
          <w:instrText xml:space="preserve"> HYPERLINK "http://members.enchantedlearning.com/wordlist/energy.shtml" \t "_top" </w:instrTex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val="en-US" w:eastAsia="nb-NO"/>
          </w:rPr>
          <w:t>Click here.</w: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end"/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val="en-US" w:eastAsia="nb-NO"/>
          </w:rPr>
          <w:t>)</w:t>
        </w:r>
      </w:ins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0"/>
        <w:gridCol w:w="2750"/>
      </w:tblGrid>
      <w:tr w:rsidR="00D96A99" w:rsidRPr="00D96A99" w:rsidTr="00D96A99">
        <w:trPr>
          <w:tblCellSpacing w:w="37" w:type="dxa"/>
        </w:trPr>
        <w:tc>
          <w:tcPr>
            <w:tcW w:w="0" w:type="auto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b-NO"/>
              </w:rPr>
              <w:t xml:space="preserve">Energy </w:t>
            </w:r>
            <w:proofErr w:type="spellStart"/>
            <w:r w:rsidRPr="00D96A9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b-NO"/>
              </w:rPr>
              <w:t>Vocabulary</w:t>
            </w:r>
            <w:proofErr w:type="spellEnd"/>
            <w:r w:rsidRPr="00D96A9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b-NO"/>
              </w:rPr>
              <w:t xml:space="preserve"> Word List</w:t>
            </w:r>
          </w:p>
        </w:tc>
        <w:tc>
          <w:tcPr>
            <w:tcW w:w="0" w:type="auto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More on Energy</w:t>
              </w:r>
            </w:hyperlink>
            <w:r w:rsidRPr="00D96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b-NO"/>
              </w:rPr>
              <w:br/>
            </w:r>
            <w:hyperlink r:id="rId1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More Word Banks</w:t>
              </w:r>
            </w:hyperlink>
          </w:p>
        </w:tc>
      </w:tr>
    </w:tbl>
    <w:p w:rsidR="00D96A99" w:rsidRPr="00D96A99" w:rsidRDefault="00D96A99" w:rsidP="00D96A99">
      <w:pPr>
        <w:spacing w:after="0" w:line="240" w:lineRule="auto"/>
        <w:rPr>
          <w:ins w:id="5" w:author="Unknown"/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25"/>
        <w:gridCol w:w="2682"/>
        <w:gridCol w:w="2340"/>
        <w:gridCol w:w="1815"/>
      </w:tblGrid>
      <w:tr w:rsidR="00D96A99" w:rsidRPr="00D96A99" w:rsidTr="00D96A9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A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absorb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AC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accumulator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alternating current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anthracite coal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appliance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B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battery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biodiesel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proofErr w:type="spellStart"/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biofuel</w:t>
            </w:r>
            <w:proofErr w:type="spellEnd"/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biomass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bituminous coal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blackout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boiler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British thermal unit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Btu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C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capacity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carbon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carbon footprint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carbon tax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charcoal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chemical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clean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climate change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coal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coke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combustion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conservation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crude oil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current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lastRenderedPageBreak/>
              <w:t>D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dam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DC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diesel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direct current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drill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dynamo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efficiency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efficient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electric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electrical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electrical grid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electromagnetic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electron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engine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engineer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entropy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environment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erg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ethanol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lastRenderedPageBreak/>
              <w:t>F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fossil fuel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flexible fuel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flywheel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fuel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fuel cell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furnace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G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gas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gasoline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gas-turbine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generate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generation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generator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geothermal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global warming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green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green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greenhouse effect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greenhouse gas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grid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H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heat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heat exchange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high-voltage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horsepower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human-powered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hybrid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hydrocarbon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hydroelectric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hydrogen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hydrothermal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lastRenderedPageBreak/>
              <w:t>I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industry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internal combustion engine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inverter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J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jet fuel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joule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K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Kelvin scale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kilowatt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kilowatt-hour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kinetic energy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lastRenderedPageBreak/>
              <w:t>L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light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liquefied petroleum gas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M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magnetic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megawatt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methane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methanol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mining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motor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N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natural gas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nuclear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nuclear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nuclear 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nuclear reactor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nucleus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O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off-the-grid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oil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oil rig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P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peak oil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peat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petroleum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photon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photovoltaic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photovoltaic panel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pollution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potential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lastRenderedPageBreak/>
              <w:t>power grid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power lines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power plant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power station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power transmission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propane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public utility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R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radiant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radiate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reactor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reciprocating engine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reflect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renewable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reservoir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lastRenderedPageBreak/>
              <w:t>S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shale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solar panel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solar 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static electricity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steam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steam engine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steam turbine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sun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sunlight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sunshine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sustainable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T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temperature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proofErr w:type="spellStart"/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therm</w:t>
            </w:r>
            <w:proofErr w:type="spellEnd"/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thermal energy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thermodynamics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tidal 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transmission lines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transmit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turbine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U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utilities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V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volt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nb-NO"/>
              </w:rPr>
              <w:t>W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waste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watt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wattage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wave 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wind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lastRenderedPageBreak/>
              <w:t>wind farm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windmill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wind power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wind turbine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work</w:t>
            </w:r>
          </w:p>
        </w:tc>
      </w:tr>
    </w:tbl>
    <w:p w:rsidR="00D96A99" w:rsidRPr="00D96A99" w:rsidRDefault="00D96A99" w:rsidP="00D96A99">
      <w:pPr>
        <w:spacing w:after="0" w:line="240" w:lineRule="auto"/>
        <w:jc w:val="center"/>
        <w:rPr>
          <w:ins w:id="6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ins w:id="7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lastRenderedPageBreak/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instrText xml:space="preserve"> HYPERLINK "http://www.enchantedlearning.com/themes/"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separate"/>
        </w:r>
        <w:proofErr w:type="spellStart"/>
        <w:r w:rsidRPr="00D96A99">
          <w:rPr>
            <w:rFonts w:ascii="Times New Roman" w:eastAsia="Times New Roman" w:hAnsi="Times New Roman" w:cs="Times New Roman"/>
            <w:b/>
            <w:bCs/>
            <w:color w:val="FF0000"/>
            <w:sz w:val="36"/>
            <w:u w:val="single"/>
            <w:lang w:eastAsia="nb-NO"/>
          </w:rPr>
          <w:t>Click</w:t>
        </w:r>
        <w:proofErr w:type="spellEnd"/>
        <w:r w:rsidRPr="00D96A99">
          <w:rPr>
            <w:rFonts w:ascii="Times New Roman" w:eastAsia="Times New Roman" w:hAnsi="Times New Roman" w:cs="Times New Roman"/>
            <w:b/>
            <w:bCs/>
            <w:color w:val="FF0000"/>
            <w:sz w:val="36"/>
            <w:u w:val="single"/>
            <w:lang w:eastAsia="nb-NO"/>
          </w:rPr>
          <w:t xml:space="preserve"> </w:t>
        </w:r>
        <w:proofErr w:type="spellStart"/>
        <w:r w:rsidRPr="00D96A99">
          <w:rPr>
            <w:rFonts w:ascii="Times New Roman" w:eastAsia="Times New Roman" w:hAnsi="Times New Roman" w:cs="Times New Roman"/>
            <w:b/>
            <w:bCs/>
            <w:color w:val="FF0000"/>
            <w:sz w:val="36"/>
            <w:u w:val="single"/>
            <w:lang w:eastAsia="nb-NO"/>
          </w:rPr>
          <w:t>Here</w:t>
        </w:r>
        <w:proofErr w:type="spellEnd"/>
        <w:r w:rsidRPr="00D96A99">
          <w:rPr>
            <w:rFonts w:ascii="Times New Roman" w:eastAsia="Times New Roman" w:hAnsi="Times New Roman" w:cs="Times New Roman"/>
            <w:b/>
            <w:bCs/>
            <w:color w:val="FF0000"/>
            <w:sz w:val="36"/>
            <w:u w:val="single"/>
            <w:lang w:eastAsia="nb-NO"/>
          </w:rPr>
          <w:t xml:space="preserve"> for K-3 </w:t>
        </w:r>
        <w:proofErr w:type="spellStart"/>
        <w:r w:rsidRPr="00D96A99">
          <w:rPr>
            <w:rFonts w:ascii="Times New Roman" w:eastAsia="Times New Roman" w:hAnsi="Times New Roman" w:cs="Times New Roman"/>
            <w:b/>
            <w:bCs/>
            <w:color w:val="FF0000"/>
            <w:sz w:val="36"/>
            <w:u w:val="single"/>
            <w:lang w:eastAsia="nb-NO"/>
          </w:rPr>
          <w:t>Themes</w:t>
        </w:r>
        <w:proofErr w:type="spellEnd"/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end"/>
        </w:r>
      </w:ins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2"/>
        <w:gridCol w:w="1060"/>
        <w:gridCol w:w="686"/>
        <w:gridCol w:w="865"/>
        <w:gridCol w:w="821"/>
        <w:gridCol w:w="850"/>
        <w:gridCol w:w="2348"/>
        <w:gridCol w:w="1120"/>
      </w:tblGrid>
      <w:tr w:rsidR="00D96A99" w:rsidRPr="00D96A99" w:rsidTr="00D96A9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 xml:space="preserve">All </w:t>
              </w:r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Themes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Animals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3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Food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4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People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Plants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Sports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 xml:space="preserve">Time and </w:t>
              </w:r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Calendar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</w:pPr>
            <w:hyperlink r:id="rId1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Holidays</w:t>
              </w:r>
            </w:hyperlink>
          </w:p>
        </w:tc>
      </w:tr>
    </w:tbl>
    <w:p w:rsidR="00D96A99" w:rsidRPr="00D96A99" w:rsidRDefault="00D96A99" w:rsidP="00D96A99">
      <w:pPr>
        <w:spacing w:after="0" w:line="240" w:lineRule="auto"/>
        <w:jc w:val="center"/>
        <w:rPr>
          <w:ins w:id="8" w:author="Unknown"/>
          <w:rFonts w:ascii="Times New Roman" w:eastAsia="Times New Roman" w:hAnsi="Times New Roman" w:cs="Times New Roman"/>
          <w:vanish/>
          <w:color w:val="000000"/>
          <w:sz w:val="27"/>
          <w:szCs w:val="27"/>
          <w:lang w:eastAsia="nb-NO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4"/>
        <w:gridCol w:w="382"/>
        <w:gridCol w:w="405"/>
        <w:gridCol w:w="405"/>
        <w:gridCol w:w="383"/>
        <w:gridCol w:w="359"/>
        <w:gridCol w:w="429"/>
        <w:gridCol w:w="429"/>
        <w:gridCol w:w="267"/>
        <w:gridCol w:w="312"/>
        <w:gridCol w:w="429"/>
        <w:gridCol w:w="383"/>
        <w:gridCol w:w="497"/>
        <w:gridCol w:w="405"/>
        <w:gridCol w:w="429"/>
        <w:gridCol w:w="359"/>
        <w:gridCol w:w="429"/>
        <w:gridCol w:w="405"/>
        <w:gridCol w:w="337"/>
        <w:gridCol w:w="383"/>
        <w:gridCol w:w="405"/>
        <w:gridCol w:w="405"/>
        <w:gridCol w:w="521"/>
      </w:tblGrid>
      <w:tr w:rsidR="00D96A99" w:rsidRPr="00D96A99" w:rsidTr="00D96A9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3366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19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3399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0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66CC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1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2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66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3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4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5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66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6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7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8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29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0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1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2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00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3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66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4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CC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5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Q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CC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6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7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99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8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99F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9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99CC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40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99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41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36"/>
                  <w:u w:val="single"/>
                  <w:lang w:eastAsia="nb-NO"/>
                </w:rPr>
                <w:t>W</w:t>
              </w:r>
            </w:hyperlink>
          </w:p>
        </w:tc>
      </w:tr>
    </w:tbl>
    <w:p w:rsidR="00D96A99" w:rsidRPr="00D96A99" w:rsidRDefault="00D96A99" w:rsidP="00D96A99">
      <w:pPr>
        <w:spacing w:after="0" w:line="240" w:lineRule="auto"/>
        <w:jc w:val="center"/>
        <w:rPr>
          <w:ins w:id="9" w:author="Unknown"/>
          <w:rFonts w:ascii="Times New Roman" w:eastAsia="Times New Roman" w:hAnsi="Times New Roman" w:cs="Times New Roman"/>
          <w:vanish/>
          <w:color w:val="000000"/>
          <w:sz w:val="27"/>
          <w:szCs w:val="27"/>
          <w:lang w:eastAsia="nb-NO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2"/>
        <w:gridCol w:w="1759"/>
        <w:gridCol w:w="2063"/>
        <w:gridCol w:w="1950"/>
        <w:gridCol w:w="1678"/>
      </w:tblGrid>
      <w:tr w:rsidR="00D96A99" w:rsidRPr="00D96A99" w:rsidTr="00D96A9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4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4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Long 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4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Short 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4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All About Me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4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Alligators, Crocodiles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4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Alphabet, Letters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4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Animals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4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Apples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April Fool's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Arbor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ASL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Astronomy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Balloons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Baseball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Bats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Beach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5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Bears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Bedtime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Bees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Birds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Birthday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Blends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Boats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Body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Bones, Skeletons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Butterflies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6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Calendars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Camping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Canada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Categorizing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Cats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Chickens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China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Chinese New Year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Christmas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79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Cinco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 xml:space="preserve"> de Mayo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Circus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Classifying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Clothing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Colors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Columbus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Community Helpers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Compare and Contrast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8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Computer Terms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Containers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8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Cows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Day of the Dead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Dinosaurs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Dogs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4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Dolch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 xml:space="preserve"> Words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Dolphins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Dragons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Drawing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Ducks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9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Dutch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0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Long 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0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Short 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Earth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Easter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Eggs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Elections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Elephants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Emancipation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0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Emotions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Energy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Fall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Family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Farm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Father's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Favorites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Feelings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8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Firetrucks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, Firefighters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1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Fish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Flag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Flowers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Follow Instructions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Food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French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Friends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Frogs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Fruit, Vegetables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Furniture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2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13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Geography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German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Giraffes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Grandparent's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Groundhog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Halloween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Hanukkah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Hebrew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3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Holidays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Homes/Dwellings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Horses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Human Body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Hundred Days of School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4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Long I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4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Short I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Ice Cream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Independence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4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Insects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In The Sky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Italian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J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Japan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Jobs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July 4th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6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Juneteenth</w:t>
              </w:r>
              <w:proofErr w:type="spellEnd"/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K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Kings, Queens, Castles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5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Koalas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Kwanzaa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Labor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Ladybugs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Leaf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Left and Right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Letters of the Alphabet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Mammals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6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Martin Luther King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Memorial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Mice and Rats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Military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17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Money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Monkeys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Moon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Mother's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Music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7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Names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Newspaper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New Year's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Numbers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8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Long O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18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Short O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Oceans/Seas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Occupations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One Hundred Days of School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8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Opposites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Owls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Penguins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People and Community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Pets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Pigs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Pirate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Pizza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Plants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19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Portuguese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President's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Pumpkins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Q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Rabbits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Rainbow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Reindeer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Right and Left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Robots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0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Rodeo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Russia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School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Seasons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Senses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Seuss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Sewing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hyperlink r:id="rId21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Shapes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Sharks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1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Snow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Sorting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Spanish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Spelling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Spiders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Sports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Spring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Stars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Stories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St. Patrick's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2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Summer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Sun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Swedish Language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Symbols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Symmetry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Synonyms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Teeth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Thanksgiving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Time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3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Tools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Transportation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Travel &amp; Vacation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Trees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Turkeys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U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24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Long U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t>, </w:t>
            </w:r>
            <w:hyperlink r:id="rId24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Short U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V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Vacation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4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Valentine's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Vehicles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1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Veteran's Day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2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3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Water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4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Weather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5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Whales, Dolphins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6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Winter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7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Witches, Magic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8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X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59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0" w:tgtFrame="_top" w:history="1"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Z</w:t>
              </w:r>
            </w:hyperlink>
          </w:p>
        </w:tc>
      </w:tr>
    </w:tbl>
    <w:p w:rsidR="00D96A99" w:rsidRPr="00D96A99" w:rsidRDefault="00D96A99" w:rsidP="00D96A99">
      <w:pPr>
        <w:spacing w:after="0" w:line="240" w:lineRule="auto"/>
        <w:rPr>
          <w:ins w:id="10" w:author="Unknown"/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ins w:id="11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lastRenderedPageBreak/>
          <w:pict>
            <v:rect id="_x0000_i1025" style="width:0;height:1.5pt" o:hralign="center" o:hrstd="t" o:hrnoshade="t" o:hr="t" fillcolor="#aca899" stroked="f"/>
          </w:pict>
        </w:r>
      </w:ins>
    </w:p>
    <w:p w:rsidR="00D96A99" w:rsidRPr="00D96A99" w:rsidRDefault="00D96A99" w:rsidP="00D96A99">
      <w:pPr>
        <w:spacing w:after="0" w:line="240" w:lineRule="auto"/>
        <w:jc w:val="center"/>
        <w:rPr>
          <w:ins w:id="12" w:author="Unknown"/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ins w:id="13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instrText xml:space="preserve"> HYPERLINK "http://www.enchantedlearning.com/Home.html"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b/>
            <w:bCs/>
            <w:color w:val="0000FF"/>
            <w:sz w:val="36"/>
            <w:u w:val="single"/>
            <w:lang w:val="en-US" w:eastAsia="nb-NO"/>
          </w:rPr>
          <w:t>Enchanted Learning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end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vertAlign w:val="superscript"/>
            <w:lang w:val="en-US" w:eastAsia="nb-NO"/>
          </w:rPr>
          <w:t>®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br/>
          <w:t>Over 25,000 Web Pages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br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val="en-US" w:eastAsia="nb-NO"/>
          </w:rPr>
          <w:instrText xml:space="preserve"> HYPERLINK "http://www.enchantedlearning.com/sample/"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nb-NO"/>
          </w:rPr>
          <w:t>Sample Pages for Prospective Subscribers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fldChar w:fldCharType="end"/>
        </w:r>
      </w:ins>
    </w:p>
    <w:p w:rsidR="00D96A99" w:rsidRPr="00D96A99" w:rsidRDefault="00D96A99" w:rsidP="00D96A99">
      <w:pPr>
        <w:spacing w:after="0" w:line="240" w:lineRule="auto"/>
        <w:rPr>
          <w:ins w:id="14" w:author="Unknown"/>
          <w:rFonts w:ascii="Times New Roman" w:eastAsia="Times New Roman" w:hAnsi="Times New Roman" w:cs="Times New Roman"/>
          <w:sz w:val="24"/>
          <w:szCs w:val="24"/>
          <w:lang w:val="en-US" w:eastAsia="nb-NO"/>
        </w:rPr>
      </w:pPr>
    </w:p>
    <w:tbl>
      <w:tblPr>
        <w:tblW w:w="5000" w:type="pct"/>
        <w:tblCellSpacing w:w="0" w:type="dxa"/>
        <w:tblBorders>
          <w:top w:val="outset" w:sz="36" w:space="0" w:color="FFA500"/>
          <w:left w:val="outset" w:sz="36" w:space="0" w:color="FFA500"/>
          <w:bottom w:val="outset" w:sz="36" w:space="0" w:color="FFA500"/>
          <w:right w:val="outset" w:sz="36" w:space="0" w:color="FFA5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8"/>
        <w:gridCol w:w="2485"/>
        <w:gridCol w:w="2139"/>
      </w:tblGrid>
      <w:tr w:rsidR="00D96A99" w:rsidRPr="00D96A99" w:rsidTr="00D96A99">
        <w:trPr>
          <w:tblCellSpacing w:w="0" w:type="dxa"/>
        </w:trPr>
        <w:tc>
          <w:tcPr>
            <w:tcW w:w="0" w:type="auto"/>
            <w:tcBorders>
              <w:top w:val="outset" w:sz="6" w:space="0" w:color="FFA500"/>
              <w:left w:val="outset" w:sz="6" w:space="0" w:color="FFA500"/>
              <w:bottom w:val="outset" w:sz="6" w:space="0" w:color="FFA500"/>
              <w:right w:val="outset" w:sz="6" w:space="0" w:color="FFA500"/>
            </w:tcBorders>
            <w:shd w:val="clear" w:color="auto" w:fill="FCFCC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Overview of Site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What's New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Enchanted Learning Home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Monthly Activity Calendar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Books to Print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Site Index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rect id="_x0000_i1026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K-3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Crafts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K-3 Themes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Little Explorers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  <w:t>Picture dictionary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69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PreK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/K Activities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Rebus Rhymes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Stories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lastRenderedPageBreak/>
              <w:pict>
                <v:rect id="_x0000_i1027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Writing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Cloze Activities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Essay Topics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Newspaper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Writing Activities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Parts of Speech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rect id="_x0000_i1028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nb-NO"/>
              </w:rPr>
              <w:t>Fiction</w:t>
            </w:r>
            <w:proofErr w:type="spellEnd"/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br/>
            </w:r>
            <w:hyperlink r:id="rId27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 xml:space="preserve">The Test </w:t>
              </w:r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of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 xml:space="preserve"> Time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rect id="_x0000_i1029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proofErr w:type="spellStart"/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iPhone</w:t>
            </w:r>
            <w:proofErr w:type="spellEnd"/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 xml:space="preserve"> app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8" w:tgtFrame="_top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TapQuiz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 xml:space="preserve"> Maps - free </w:t>
              </w:r>
              <w:proofErr w:type="spellStart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>iPhone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nb-NO"/>
                </w:rPr>
                <w:t xml:space="preserve"> Geography Game</w:t>
              </w:r>
            </w:hyperlink>
          </w:p>
        </w:tc>
        <w:tc>
          <w:tcPr>
            <w:tcW w:w="0" w:type="auto"/>
            <w:tcBorders>
              <w:top w:val="outset" w:sz="6" w:space="0" w:color="FFA500"/>
              <w:left w:val="outset" w:sz="6" w:space="0" w:color="FFA500"/>
              <w:bottom w:val="outset" w:sz="6" w:space="0" w:color="FFA500"/>
              <w:right w:val="outset" w:sz="6" w:space="0" w:color="FFA500"/>
            </w:tcBorders>
            <w:shd w:val="clear" w:color="auto" w:fill="FCFCCF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lastRenderedPageBreak/>
              <w:t>Biology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7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Animal Printouts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Biology Label Printouts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Biomes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Birds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Butterflies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Dinosaurs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Food Chain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Human Anatomy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Mammals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Plants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8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Rainforests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Sharks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Whales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lastRenderedPageBreak/>
              <w:pict>
                <v:rect id="_x0000_i1030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Physical Sciences: K-12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Astronomy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The Earth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Geology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Hurricanes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Landforms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Oceans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Tsunami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29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Volcano</w:t>
              </w:r>
            </w:hyperlink>
          </w:p>
        </w:tc>
        <w:tc>
          <w:tcPr>
            <w:tcW w:w="0" w:type="auto"/>
            <w:tcBorders>
              <w:top w:val="outset" w:sz="6" w:space="0" w:color="FFA500"/>
              <w:left w:val="outset" w:sz="6" w:space="0" w:color="FFA500"/>
              <w:bottom w:val="outset" w:sz="6" w:space="0" w:color="FFA500"/>
              <w:right w:val="outset" w:sz="6" w:space="0" w:color="FFA500"/>
            </w:tcBorders>
            <w:shd w:val="clear" w:color="auto" w:fill="FCFCCF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lastRenderedPageBreak/>
              <w:t>Languages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Dutch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French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German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Italian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Japanese (</w:t>
              </w:r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Romaji</w:t>
              </w:r>
              <w:proofErr w:type="spellEnd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)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Portuguese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Spanish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Swedish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rect id="_x0000_i1031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Geography/History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Explorers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0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Flags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Geography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Inventors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2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US History</w:t>
              </w:r>
            </w:hyperlink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rect id="_x0000_i1032" style="width:0;height:1.5pt" o:hralign="center" o:hrstd="t" o:hr="t" fillcolor="#aca899" stroked="f"/>
              </w:pic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b-NO"/>
              </w:rPr>
              <w:t>Other Topics</w:t>
            </w:r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3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Art and Artists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4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Calendars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5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College Finder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6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Crafts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7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Graphic Organizers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8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Label Me! Printouts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19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Math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20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Music</w:t>
              </w:r>
            </w:hyperlink>
            <w:r w:rsidRPr="00D96A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nb-NO"/>
              </w:rPr>
              <w:br/>
            </w:r>
            <w:hyperlink r:id="rId321" w:tgtFrame="_top" w:history="1"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nb-NO"/>
                </w:rPr>
                <w:t>Word Wheels</w:t>
              </w:r>
            </w:hyperlink>
          </w:p>
        </w:tc>
      </w:tr>
    </w:tbl>
    <w:p w:rsidR="00D96A99" w:rsidRPr="00D96A99" w:rsidRDefault="00D96A99" w:rsidP="00D96A99">
      <w:pPr>
        <w:spacing w:before="100" w:beforeAutospacing="1" w:after="100" w:afterAutospacing="1" w:line="240" w:lineRule="auto"/>
        <w:jc w:val="center"/>
        <w:rPr>
          <w:ins w:id="15" w:author="Unknown"/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ins w:id="16" w:author="Unknown"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val="en-US" w:eastAsia="nb-NO"/>
          </w:rPr>
          <w:lastRenderedPageBreak/>
          <w:t>Click to read</w: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lang w:val="en-US" w:eastAsia="nb-NO"/>
          </w:rPr>
          <w:t> </w: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val="en-US" w:eastAsia="nb-NO"/>
          </w:rPr>
          <w:instrText xml:space="preserve"> HYPERLINK "http://www.enchantedlearning.com/privacy.shtml" </w:instrTex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val="en-US" w:eastAsia="nb-NO"/>
          </w:rPr>
          <w:t>our Privacy Policy</w:t>
        </w:r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27"/>
            <w:szCs w:val="27"/>
            <w:lang w:eastAsia="nb-NO"/>
          </w:rPr>
          <w:fldChar w:fldCharType="end"/>
        </w:r>
      </w:ins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0"/>
      </w:tblGrid>
      <w:tr w:rsidR="00D96A99" w:rsidRPr="00D96A99" w:rsidTr="00D96A99">
        <w:trPr>
          <w:tblCellSpacing w:w="7" w:type="dxa"/>
        </w:trPr>
        <w:tc>
          <w:tcPr>
            <w:tcW w:w="0" w:type="auto"/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hyperlink r:id="rId322" w:history="1">
              <w:proofErr w:type="spellStart"/>
              <w:r w:rsidRPr="00D96A9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nb-NO"/>
                </w:rPr>
                <w:t>E-mail</w:t>
              </w:r>
              <w:proofErr w:type="spellEnd"/>
            </w:hyperlink>
          </w:p>
        </w:tc>
      </w:tr>
    </w:tbl>
    <w:p w:rsidR="00D96A99" w:rsidRPr="00D96A99" w:rsidRDefault="00D96A99" w:rsidP="00D96A99">
      <w:pPr>
        <w:spacing w:before="100" w:beforeAutospacing="1" w:after="100" w:afterAutospacing="1" w:line="240" w:lineRule="auto"/>
        <w:rPr>
          <w:ins w:id="17" w:author="Unknown"/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</w:p>
    <w:p w:rsidR="00D96A99" w:rsidRPr="00D96A99" w:rsidRDefault="00D96A99" w:rsidP="00D96A99">
      <w:pPr>
        <w:spacing w:after="0" w:line="240" w:lineRule="auto"/>
        <w:rPr>
          <w:ins w:id="18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ins w:id="19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pict>
            <v:rect id="_x0000_i1033" style="width:0;height:1.5pt" o:hralign="center" o:hrstd="t" o:hrnoshade="t" o:hr="t" fillcolor="#aca899" stroked="f"/>
          </w:pict>
        </w:r>
      </w:ins>
    </w:p>
    <w:p w:rsidR="00D96A99" w:rsidRPr="00D96A99" w:rsidRDefault="00D96A99" w:rsidP="00D96A99">
      <w:pPr>
        <w:spacing w:before="100" w:beforeAutospacing="1" w:after="100" w:afterAutospacing="1" w:line="240" w:lineRule="auto"/>
        <w:jc w:val="center"/>
        <w:outlineLvl w:val="1"/>
        <w:rPr>
          <w:ins w:id="20" w:author="Unknown"/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</w:pPr>
      <w:proofErr w:type="spellStart"/>
      <w:ins w:id="21" w:author="Unknown"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36"/>
            <w:szCs w:val="36"/>
            <w:lang w:eastAsia="nb-NO"/>
          </w:rPr>
          <w:t>Enchanted</w:t>
        </w:r>
        <w:proofErr w:type="spellEnd"/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36"/>
            <w:szCs w:val="36"/>
            <w:lang w:eastAsia="nb-NO"/>
          </w:rPr>
          <w:t xml:space="preserve"> </w:t>
        </w:r>
        <w:proofErr w:type="spellStart"/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36"/>
            <w:szCs w:val="36"/>
            <w:lang w:eastAsia="nb-NO"/>
          </w:rPr>
          <w:t>Learning</w:t>
        </w:r>
        <w:proofErr w:type="spellEnd"/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36"/>
            <w:szCs w:val="36"/>
            <w:lang w:eastAsia="nb-NO"/>
          </w:rPr>
          <w:t xml:space="preserve"> </w:t>
        </w:r>
        <w:proofErr w:type="spellStart"/>
        <w:r w:rsidRPr="00D96A99">
          <w:rPr>
            <w:rFonts w:ascii="Times New Roman" w:eastAsia="Times New Roman" w:hAnsi="Times New Roman" w:cs="Times New Roman"/>
            <w:b/>
            <w:bCs/>
            <w:color w:val="000000"/>
            <w:sz w:val="36"/>
            <w:szCs w:val="36"/>
            <w:lang w:eastAsia="nb-NO"/>
          </w:rPr>
          <w:t>Search</w:t>
        </w:r>
        <w:proofErr w:type="spellEnd"/>
      </w:ins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121"/>
      </w:tblGrid>
      <w:tr w:rsidR="00D96A99" w:rsidRPr="00D96A99" w:rsidTr="00D96A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nb-NO"/>
              </w:rPr>
              <w:t>Search the Enchanted Learning website for:</w:t>
            </w:r>
          </w:p>
          <w:p w:rsidR="00D96A99" w:rsidRPr="00D96A99" w:rsidRDefault="00D96A99" w:rsidP="00D96A9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</w:pPr>
            <w:r w:rsidRPr="00D96A99"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  <w:t>Øverst i skjemaet</w:t>
            </w:r>
          </w:p>
          <w:p w:rsidR="00D96A99" w:rsidRPr="00D96A99" w:rsidRDefault="00D96A99" w:rsidP="00D9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nb-NO"/>
              </w:rPr>
            </w:pPr>
            <w:r w:rsidRPr="00D96A99">
              <w:rPr>
                <w:rFonts w:ascii="Times New Roman" w:eastAsia="Times New Roman" w:hAnsi="Times New Roman" w:cs="Times New Roman"/>
                <w:sz w:val="27"/>
                <w:szCs w:val="27"/>
                <w:lang w:eastAsia="nb-NO"/>
              </w:rPr>
              <w:object w:dxaOrig="1440" w:dyaOrig="1440">
                <v:shape id="_x0000_i1054" type="#_x0000_t75" style="width:165.05pt;height:18.35pt" o:ole="">
                  <v:imagedata r:id="rId323" o:title=""/>
                </v:shape>
                <w:control r:id="rId324" w:name="DefaultOcxName1" w:shapeid="_x0000_i1054"/>
              </w:object>
            </w:r>
            <w:r w:rsidRPr="00D96A99">
              <w:rPr>
                <w:rFonts w:ascii="Times New Roman" w:eastAsia="Times New Roman" w:hAnsi="Times New Roman" w:cs="Times New Roman"/>
                <w:sz w:val="27"/>
                <w:lang w:eastAsia="nb-NO"/>
              </w:rPr>
              <w:t> </w:t>
            </w:r>
            <w:r w:rsidRPr="00D96A99">
              <w:rPr>
                <w:rFonts w:ascii="Times New Roman" w:eastAsia="Times New Roman" w:hAnsi="Times New Roman" w:cs="Times New Roman"/>
                <w:sz w:val="27"/>
                <w:szCs w:val="27"/>
                <w:lang w:eastAsia="nb-NO"/>
              </w:rPr>
              <w:object w:dxaOrig="1440" w:dyaOrig="1440">
                <v:shape id="_x0000_i1053" type="#_x0000_t75" style="width:38.7pt;height:22.4pt" o:ole="">
                  <v:imagedata r:id="rId325" o:title=""/>
                </v:shape>
                <w:control r:id="rId326" w:name="DefaultOcxName2" w:shapeid="_x0000_i1053"/>
              </w:object>
            </w:r>
          </w:p>
          <w:p w:rsidR="00D96A99" w:rsidRPr="00D96A99" w:rsidRDefault="00D96A99" w:rsidP="00D96A9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</w:pPr>
            <w:r w:rsidRPr="00D96A99">
              <w:rPr>
                <w:rFonts w:ascii="Arial" w:eastAsia="Times New Roman" w:hAnsi="Arial" w:cs="Arial"/>
                <w:vanish/>
                <w:sz w:val="16"/>
                <w:szCs w:val="16"/>
                <w:lang w:eastAsia="nb-NO"/>
              </w:rPr>
              <w:t>Nederst i skjemaet</w:t>
            </w:r>
          </w:p>
        </w:tc>
      </w:tr>
    </w:tbl>
    <w:p w:rsidR="00D96A99" w:rsidRPr="00D96A99" w:rsidRDefault="00D96A99" w:rsidP="00D96A99">
      <w:pPr>
        <w:spacing w:after="0" w:line="240" w:lineRule="auto"/>
        <w:rPr>
          <w:ins w:id="22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ins w:id="23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nb-NO"/>
          </w:rPr>
          <w:br w:type="textWrapping" w:clear="all"/>
        </w:r>
      </w:ins>
    </w:p>
    <w:p w:rsidR="00D96A99" w:rsidRPr="00D96A99" w:rsidRDefault="00D96A99" w:rsidP="00D96A99">
      <w:pPr>
        <w:spacing w:after="0" w:line="240" w:lineRule="auto"/>
        <w:rPr>
          <w:ins w:id="24" w:author="Unknown"/>
          <w:rFonts w:ascii="Times New Roman" w:eastAsia="Times New Roman" w:hAnsi="Times New Roman" w:cs="Times New Roman"/>
          <w:color w:val="000000"/>
          <w:sz w:val="27"/>
          <w:lang w:eastAsia="nb-NO"/>
        </w:rPr>
      </w:pPr>
      <w:ins w:id="25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pict>
            <v:rect id="_x0000_i1034" style="width:0;height:1.5pt" o:hralign="center" o:hrstd="t" o:hrnoshade="t" o:hr="t" fillcolor="#aca899" stroked="f"/>
          </w:pict>
        </w:r>
      </w:ins>
    </w:p>
    <w:p w:rsidR="00D96A99" w:rsidRPr="00D96A99" w:rsidRDefault="00D96A99" w:rsidP="00D96A99">
      <w:pPr>
        <w:spacing w:after="270" w:line="240" w:lineRule="auto"/>
        <w:jc w:val="center"/>
        <w:rPr>
          <w:ins w:id="26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spellStart"/>
      <w:ins w:id="27" w:author="Unknown"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Advertisement</w:t>
        </w:r>
        <w:proofErr w:type="spellEnd"/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.</w:t>
        </w:r>
      </w:ins>
    </w:p>
    <w:p w:rsidR="00D96A99" w:rsidRPr="00D96A99" w:rsidRDefault="00D96A99" w:rsidP="00D96A99">
      <w:pPr>
        <w:spacing w:after="270" w:line="240" w:lineRule="auto"/>
        <w:rPr>
          <w:ins w:id="28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D96A99" w:rsidRPr="00D96A99" w:rsidRDefault="00D96A99" w:rsidP="00D96A99">
      <w:pPr>
        <w:spacing w:after="270" w:line="240" w:lineRule="auto"/>
        <w:jc w:val="center"/>
        <w:rPr>
          <w:ins w:id="29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spellStart"/>
      <w:ins w:id="30" w:author="Unknown"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Advertisement</w:t>
        </w:r>
        <w:proofErr w:type="spellEnd"/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.</w:t>
        </w:r>
      </w:ins>
    </w:p>
    <w:p w:rsidR="00D96A99" w:rsidRPr="00D96A99" w:rsidRDefault="00D96A99" w:rsidP="00D96A99">
      <w:pPr>
        <w:spacing w:after="270" w:line="240" w:lineRule="auto"/>
        <w:rPr>
          <w:ins w:id="31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D96A99" w:rsidRPr="00D96A99" w:rsidRDefault="00D96A99" w:rsidP="00D96A99">
      <w:pPr>
        <w:spacing w:after="270" w:line="240" w:lineRule="auto"/>
        <w:jc w:val="center"/>
        <w:rPr>
          <w:ins w:id="32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spellStart"/>
      <w:ins w:id="33" w:author="Unknown"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Advertisement</w:t>
        </w:r>
        <w:proofErr w:type="spellEnd"/>
        <w:r w:rsidRPr="00D96A99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nb-NO"/>
          </w:rPr>
          <w:t>.</w:t>
        </w:r>
      </w:ins>
    </w:p>
    <w:p w:rsidR="00D96A99" w:rsidRPr="00D96A99" w:rsidRDefault="00D96A99" w:rsidP="00D96A99">
      <w:pPr>
        <w:spacing w:after="0" w:line="240" w:lineRule="auto"/>
        <w:rPr>
          <w:ins w:id="34" w:author="Unknown"/>
          <w:rFonts w:ascii="Times New Roman" w:eastAsia="Times New Roman" w:hAnsi="Times New Roman" w:cs="Times New Roman"/>
          <w:sz w:val="24"/>
          <w:szCs w:val="24"/>
          <w:lang w:eastAsia="nb-NO"/>
        </w:rPr>
      </w:pPr>
      <w:ins w:id="35" w:author="Unknown"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pict>
            <v:rect id="_x0000_i1035" style="width:0;height:1.5pt" o:hralign="center" o:hrstd="t" o:hrnoshade="t" o:hr="t" fillcolor="#aca899" stroked="f"/>
          </w:pict>
        </w:r>
      </w:ins>
    </w:p>
    <w:p w:rsidR="007326FB" w:rsidRPr="00D96A99" w:rsidRDefault="00D96A99" w:rsidP="00D96A99">
      <w:pPr>
        <w:rPr>
          <w:lang w:val="en-US"/>
        </w:rPr>
      </w:pPr>
      <w:ins w:id="36" w:author="Unknown"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val="en-US" w:eastAsia="nb-NO"/>
          </w:rPr>
          <w:instrText xml:space="preserve"> HYPERLINK "http://www.enchantedlearning.com/permissions/"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color w:val="0000FF"/>
            <w:sz w:val="15"/>
            <w:u w:val="single"/>
            <w:lang w:val="en-US" w:eastAsia="nb-NO"/>
          </w:rPr>
          <w:t>Copyright</w:t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end"/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val="en-US" w:eastAsia="nb-NO"/>
          </w:rPr>
          <w:t> ©2010 </w:t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val="en-US" w:eastAsia="nb-NO"/>
          </w:rPr>
          <w:instrText xml:space="preserve"> HYPERLINK "http://www.enchantedlearning.com/Home.html"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color w:val="0000FF"/>
            <w:sz w:val="15"/>
            <w:u w:val="single"/>
            <w:lang w:val="en-US" w:eastAsia="nb-NO"/>
          </w:rPr>
          <w:t>EnchantedLearning.com</w:t>
        </w:r>
        <w:r w:rsidRPr="00D96A99">
          <w:rPr>
            <w:rFonts w:ascii="Times New Roman" w:eastAsia="Times New Roman" w:hAnsi="Times New Roman" w:cs="Times New Roman"/>
            <w:color w:val="000000"/>
            <w:sz w:val="15"/>
            <w:lang w:eastAsia="nb-NO"/>
          </w:rPr>
          <w:fldChar w:fldCharType="end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val="en-US" w:eastAsia="nb-NO"/>
          </w:rPr>
          <w:t> </w:t>
        </w:r>
        <w:r w:rsidRPr="00D96A99">
          <w:rPr>
            <w:rFonts w:ascii="Times New Roman" w:eastAsia="Times New Roman" w:hAnsi="Times New Roman" w:cs="Times New Roman"/>
            <w:color w:val="000000"/>
            <w:sz w:val="20"/>
            <w:lang w:val="en-US" w:eastAsia="nb-NO"/>
          </w:rPr>
          <w:t>------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val="en-US" w:eastAsia="nb-NO"/>
          </w:rPr>
          <w:t> 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fldChar w:fldCharType="begin"/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val="en-US" w:eastAsia="nb-NO"/>
          </w:rPr>
          <w:instrText xml:space="preserve"> HYPERLINK "http://www.enchantedlearning.com/Citing.shtml" \t "_top" </w:instrTex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fldChar w:fldCharType="separate"/>
        </w:r>
        <w:r w:rsidRPr="00D96A99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nb-NO"/>
          </w:rPr>
          <w:t>How to cite a web page</w:t>
        </w:r>
        <w:r w:rsidRPr="00D96A99">
          <w:rPr>
            <w:rFonts w:ascii="Times New Roman" w:eastAsia="Times New Roman" w:hAnsi="Times New Roman" w:cs="Times New Roman"/>
            <w:color w:val="000000"/>
            <w:sz w:val="27"/>
            <w:lang w:eastAsia="nb-NO"/>
          </w:rPr>
          <w:fldChar w:fldCharType="end"/>
        </w:r>
      </w:ins>
    </w:p>
    <w:sectPr w:rsidR="007326FB" w:rsidRPr="00D96A99" w:rsidSect="0073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96A99"/>
    <w:rsid w:val="007326FB"/>
    <w:rsid w:val="00D96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FB"/>
  </w:style>
  <w:style w:type="paragraph" w:styleId="Overskrift2">
    <w:name w:val="heading 2"/>
    <w:basedOn w:val="Normal"/>
    <w:link w:val="Overskrift2Tegn"/>
    <w:uiPriority w:val="9"/>
    <w:qFormat/>
    <w:rsid w:val="00D96A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D96A99"/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character" w:customStyle="1" w:styleId="apple-style-span">
    <w:name w:val="apple-style-span"/>
    <w:basedOn w:val="Standardskriftforavsnitt"/>
    <w:rsid w:val="00D96A99"/>
  </w:style>
  <w:style w:type="character" w:customStyle="1" w:styleId="apple-converted-space">
    <w:name w:val="apple-converted-space"/>
    <w:basedOn w:val="Standardskriftforavsnitt"/>
    <w:rsid w:val="00D96A99"/>
  </w:style>
  <w:style w:type="character" w:styleId="Hyperkobling">
    <w:name w:val="Hyperlink"/>
    <w:basedOn w:val="Standardskriftforavsnitt"/>
    <w:uiPriority w:val="99"/>
    <w:semiHidden/>
    <w:unhideWhenUsed/>
    <w:rsid w:val="00D96A99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D96A9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D96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z-verstiskjemaet">
    <w:name w:val="HTML Top of Form"/>
    <w:basedOn w:val="Normal"/>
    <w:next w:val="Normal"/>
    <w:link w:val="z-verstiskjemaetTegn"/>
    <w:hidden/>
    <w:uiPriority w:val="99"/>
    <w:semiHidden/>
    <w:unhideWhenUsed/>
    <w:rsid w:val="00D96A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b-NO"/>
    </w:rPr>
  </w:style>
  <w:style w:type="character" w:customStyle="1" w:styleId="z-verstiskjemaetTegn">
    <w:name w:val="z-Øverst i skjemaet Tegn"/>
    <w:basedOn w:val="Standardskriftforavsnitt"/>
    <w:link w:val="z-verstiskjemaet"/>
    <w:uiPriority w:val="99"/>
    <w:semiHidden/>
    <w:rsid w:val="00D96A99"/>
    <w:rPr>
      <w:rFonts w:ascii="Arial" w:eastAsia="Times New Roman" w:hAnsi="Arial" w:cs="Arial"/>
      <w:vanish/>
      <w:sz w:val="16"/>
      <w:szCs w:val="16"/>
      <w:lang w:eastAsia="nb-NO"/>
    </w:rPr>
  </w:style>
  <w:style w:type="paragraph" w:styleId="z-Nederstiskjemaet">
    <w:name w:val="HTML Bottom of Form"/>
    <w:basedOn w:val="Normal"/>
    <w:next w:val="Normal"/>
    <w:link w:val="z-NederstiskjemaetTegn"/>
    <w:hidden/>
    <w:uiPriority w:val="99"/>
    <w:unhideWhenUsed/>
    <w:rsid w:val="00D96A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b-NO"/>
    </w:rPr>
  </w:style>
  <w:style w:type="character" w:customStyle="1" w:styleId="z-NederstiskjemaetTegn">
    <w:name w:val="z-Nederst i skjemaet Tegn"/>
    <w:basedOn w:val="Standardskriftforavsnitt"/>
    <w:link w:val="z-Nederstiskjemaet"/>
    <w:uiPriority w:val="99"/>
    <w:rsid w:val="00D96A99"/>
    <w:rPr>
      <w:rFonts w:ascii="Arial" w:eastAsia="Times New Roman" w:hAnsi="Arial" w:cs="Arial"/>
      <w:vanish/>
      <w:sz w:val="16"/>
      <w:szCs w:val="16"/>
      <w:lang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nchantedlearning.com/themes/feelings.shtml" TargetMode="External"/><Relationship Id="rId299" Type="http://schemas.openxmlformats.org/officeDocument/2006/relationships/hyperlink" Target="http://www.enchantedlearning.com/subjects/volcano/" TargetMode="External"/><Relationship Id="rId303" Type="http://schemas.openxmlformats.org/officeDocument/2006/relationships/hyperlink" Target="http://www.enchantedlearning.com/themes/italian.shtml" TargetMode="External"/><Relationship Id="rId21" Type="http://schemas.openxmlformats.org/officeDocument/2006/relationships/hyperlink" Target="http://www.enchantedlearning.com/themes/topics/c.shtml" TargetMode="External"/><Relationship Id="rId42" Type="http://schemas.openxmlformats.org/officeDocument/2006/relationships/hyperlink" Target="http://www.enchantedlearning.com/themes/letters/a.shtml" TargetMode="External"/><Relationship Id="rId63" Type="http://schemas.openxmlformats.org/officeDocument/2006/relationships/hyperlink" Target="http://www.enchantedlearning.com/themes/birthday.shtml" TargetMode="External"/><Relationship Id="rId84" Type="http://schemas.openxmlformats.org/officeDocument/2006/relationships/hyperlink" Target="http://www.enchantedlearning.com/crafts/columbus/" TargetMode="External"/><Relationship Id="rId138" Type="http://schemas.openxmlformats.org/officeDocument/2006/relationships/hyperlink" Target="http://www.enchantedlearning.com/themes/hebrew.shtml" TargetMode="External"/><Relationship Id="rId159" Type="http://schemas.openxmlformats.org/officeDocument/2006/relationships/hyperlink" Target="http://www.enchantedlearning.com/themes/koala.shtml" TargetMode="External"/><Relationship Id="rId324" Type="http://schemas.openxmlformats.org/officeDocument/2006/relationships/control" Target="activeX/activeX2.xml"/><Relationship Id="rId170" Type="http://schemas.openxmlformats.org/officeDocument/2006/relationships/hyperlink" Target="http://www.enchantedlearning.com/crafts/memorialday/" TargetMode="External"/><Relationship Id="rId191" Type="http://schemas.openxmlformats.org/officeDocument/2006/relationships/hyperlink" Target="http://www.enchantedlearning.com/themes/letters/p.shtml" TargetMode="External"/><Relationship Id="rId205" Type="http://schemas.openxmlformats.org/officeDocument/2006/relationships/hyperlink" Target="http://www.enchantedlearning.com/themes/rainbow.shtml" TargetMode="External"/><Relationship Id="rId226" Type="http://schemas.openxmlformats.org/officeDocument/2006/relationships/hyperlink" Target="http://www.enchantedlearning.com/themes/stars.shtml" TargetMode="External"/><Relationship Id="rId247" Type="http://schemas.openxmlformats.org/officeDocument/2006/relationships/hyperlink" Target="http://www.enchantedlearning.com/themes/letters/v.shtml" TargetMode="External"/><Relationship Id="rId107" Type="http://schemas.openxmlformats.org/officeDocument/2006/relationships/hyperlink" Target="http://www.enchantedlearning.com/themes/elephants.shtml" TargetMode="External"/><Relationship Id="rId268" Type="http://schemas.openxmlformats.org/officeDocument/2006/relationships/hyperlink" Target="http://www.enchantedlearning.com/Dictionary.html" TargetMode="External"/><Relationship Id="rId289" Type="http://schemas.openxmlformats.org/officeDocument/2006/relationships/hyperlink" Target="http://www.enchantedlearning.com/subjects/rainforest/" TargetMode="External"/><Relationship Id="rId11" Type="http://schemas.openxmlformats.org/officeDocument/2006/relationships/hyperlink" Target="http://www.enchantedlearning.com/themes/index.shtml" TargetMode="External"/><Relationship Id="rId32" Type="http://schemas.openxmlformats.org/officeDocument/2006/relationships/hyperlink" Target="http://www.enchantedlearning.com/themes/topics/n.shtml" TargetMode="External"/><Relationship Id="rId53" Type="http://schemas.openxmlformats.org/officeDocument/2006/relationships/hyperlink" Target="http://www.enchantedlearning.com/themes/astronomy.shtml" TargetMode="External"/><Relationship Id="rId74" Type="http://schemas.openxmlformats.org/officeDocument/2006/relationships/hyperlink" Target="http://www.enchantedlearning.com/themes/cat.shtml" TargetMode="External"/><Relationship Id="rId128" Type="http://schemas.openxmlformats.org/officeDocument/2006/relationships/hyperlink" Target="http://www.enchantedlearning.com/themes/furniture.shtml" TargetMode="External"/><Relationship Id="rId149" Type="http://schemas.openxmlformats.org/officeDocument/2006/relationships/hyperlink" Target="http://www.enchantedlearning.com/themes/insects.shtml" TargetMode="External"/><Relationship Id="rId314" Type="http://schemas.openxmlformats.org/officeDocument/2006/relationships/hyperlink" Target="http://www.enchantedlearning.com/calendar/" TargetMode="External"/><Relationship Id="rId5" Type="http://schemas.openxmlformats.org/officeDocument/2006/relationships/hyperlink" Target="http://members.enchantedlearning.com/cgi-bin/loginuncgi/joinbyppcs" TargetMode="External"/><Relationship Id="rId95" Type="http://schemas.openxmlformats.org/officeDocument/2006/relationships/hyperlink" Target="http://www.enchantedlearning.com/themes/dolphins.shtml" TargetMode="External"/><Relationship Id="rId160" Type="http://schemas.openxmlformats.org/officeDocument/2006/relationships/hyperlink" Target="http://www.enchantedlearning.com/crafts/kwanza/" TargetMode="External"/><Relationship Id="rId181" Type="http://schemas.openxmlformats.org/officeDocument/2006/relationships/hyperlink" Target="http://www.enchantedlearning.com/crafts/newyear/" TargetMode="External"/><Relationship Id="rId216" Type="http://schemas.openxmlformats.org/officeDocument/2006/relationships/hyperlink" Target="http://www.enchantedlearning.com/themes/sewing.shtml" TargetMode="External"/><Relationship Id="rId237" Type="http://schemas.openxmlformats.org/officeDocument/2006/relationships/hyperlink" Target="http://www.enchantedlearning.com/crafts/thanksgiving/" TargetMode="External"/><Relationship Id="rId258" Type="http://schemas.openxmlformats.org/officeDocument/2006/relationships/hyperlink" Target="http://www.enchantedlearning.com/themes/letters/x.shtml" TargetMode="External"/><Relationship Id="rId279" Type="http://schemas.openxmlformats.org/officeDocument/2006/relationships/hyperlink" Target="http://www.enchantedlearning.com/coloring/" TargetMode="External"/><Relationship Id="rId22" Type="http://schemas.openxmlformats.org/officeDocument/2006/relationships/hyperlink" Target="http://www.enchantedlearning.com/themes/topics/d.shtml" TargetMode="External"/><Relationship Id="rId43" Type="http://schemas.openxmlformats.org/officeDocument/2006/relationships/hyperlink" Target="http://www.enchantedlearning.com/themes/letters/longa.shtml" TargetMode="External"/><Relationship Id="rId64" Type="http://schemas.openxmlformats.org/officeDocument/2006/relationships/hyperlink" Target="http://www.enchantedlearning.com/consonantblends/worksheets.shtml" TargetMode="External"/><Relationship Id="rId118" Type="http://schemas.openxmlformats.org/officeDocument/2006/relationships/hyperlink" Target="http://www.enchantedlearning.com/themes/firetruck.shtml" TargetMode="External"/><Relationship Id="rId139" Type="http://schemas.openxmlformats.org/officeDocument/2006/relationships/hyperlink" Target="http://www.enchantedlearning.com/crafts/holiday" TargetMode="External"/><Relationship Id="rId290" Type="http://schemas.openxmlformats.org/officeDocument/2006/relationships/hyperlink" Target="http://www.enchantedlearning.com/subjects/sharks/" TargetMode="External"/><Relationship Id="rId304" Type="http://schemas.openxmlformats.org/officeDocument/2006/relationships/hyperlink" Target="http://www.enchantedlearning.com/Japanese/" TargetMode="External"/><Relationship Id="rId325" Type="http://schemas.openxmlformats.org/officeDocument/2006/relationships/image" Target="media/image3.wmf"/><Relationship Id="rId85" Type="http://schemas.openxmlformats.org/officeDocument/2006/relationships/hyperlink" Target="http://www.enchantedlearning.com/themes/communityhelpers.shtml" TargetMode="External"/><Relationship Id="rId150" Type="http://schemas.openxmlformats.org/officeDocument/2006/relationships/hyperlink" Target="http://www.enchantedlearning.com/themes/inthesky.shtml" TargetMode="External"/><Relationship Id="rId171" Type="http://schemas.openxmlformats.org/officeDocument/2006/relationships/hyperlink" Target="http://www.enchantedlearning.com/themes/mouse.shtml" TargetMode="External"/><Relationship Id="rId192" Type="http://schemas.openxmlformats.org/officeDocument/2006/relationships/hyperlink" Target="http://www.enchantedlearning.com/themes/penguins.shtml" TargetMode="External"/><Relationship Id="rId206" Type="http://schemas.openxmlformats.org/officeDocument/2006/relationships/hyperlink" Target="http://www.enchantedlearning.com/themes/reindeer.shtml" TargetMode="External"/><Relationship Id="rId227" Type="http://schemas.openxmlformats.org/officeDocument/2006/relationships/hyperlink" Target="http://www.enchantedlearning.com/stories/" TargetMode="External"/><Relationship Id="rId248" Type="http://schemas.openxmlformats.org/officeDocument/2006/relationships/hyperlink" Target="http://www.enchantedlearning.com/themes/vacation.shtml" TargetMode="External"/><Relationship Id="rId269" Type="http://schemas.openxmlformats.org/officeDocument/2006/relationships/hyperlink" Target="http://www.enchantedlearning.com/categories/preschool.shtml" TargetMode="External"/><Relationship Id="rId12" Type="http://schemas.openxmlformats.org/officeDocument/2006/relationships/hyperlink" Target="http://www.enchantedlearning.com/themes/topics/animals.shtml" TargetMode="External"/><Relationship Id="rId33" Type="http://schemas.openxmlformats.org/officeDocument/2006/relationships/hyperlink" Target="http://www.enchantedlearning.com/themes/topics/o.shtml" TargetMode="External"/><Relationship Id="rId108" Type="http://schemas.openxmlformats.org/officeDocument/2006/relationships/hyperlink" Target="http://www.enchantedlearning.com/themes/juneteenth/" TargetMode="External"/><Relationship Id="rId129" Type="http://schemas.openxmlformats.org/officeDocument/2006/relationships/hyperlink" Target="http://www.enchantedlearning.com/themes/letters/g.shtml" TargetMode="External"/><Relationship Id="rId280" Type="http://schemas.openxmlformats.org/officeDocument/2006/relationships/hyperlink" Target="http://www.enchantedlearning.com/label/biology.shtml" TargetMode="External"/><Relationship Id="rId315" Type="http://schemas.openxmlformats.org/officeDocument/2006/relationships/hyperlink" Target="http://www.enchantedlearning.com/satprofile/index.shtml" TargetMode="External"/><Relationship Id="rId54" Type="http://schemas.openxmlformats.org/officeDocument/2006/relationships/hyperlink" Target="http://www.enchantedlearning.com/themes/letters/b.shtml" TargetMode="External"/><Relationship Id="rId75" Type="http://schemas.openxmlformats.org/officeDocument/2006/relationships/hyperlink" Target="http://www.enchantedlearning.com/themes/chicken.shtml" TargetMode="External"/><Relationship Id="rId96" Type="http://schemas.openxmlformats.org/officeDocument/2006/relationships/hyperlink" Target="http://www.enchantedlearning.com/themes/dragon.shtml" TargetMode="External"/><Relationship Id="rId140" Type="http://schemas.openxmlformats.org/officeDocument/2006/relationships/hyperlink" Target="http://www.enchantedlearning.com/themes/homes.shtml" TargetMode="External"/><Relationship Id="rId161" Type="http://schemas.openxmlformats.org/officeDocument/2006/relationships/hyperlink" Target="http://www.enchantedlearning.com/themes/letters/l.shtml" TargetMode="External"/><Relationship Id="rId182" Type="http://schemas.openxmlformats.org/officeDocument/2006/relationships/hyperlink" Target="http://www.enchantedlearning.com/themes/123.shtml" TargetMode="External"/><Relationship Id="rId217" Type="http://schemas.openxmlformats.org/officeDocument/2006/relationships/hyperlink" Target="http://www.enchantedlearning.com/themes/shapes.shtml" TargetMode="External"/><Relationship Id="rId6" Type="http://schemas.openxmlformats.org/officeDocument/2006/relationships/image" Target="media/image1.wmf"/><Relationship Id="rId238" Type="http://schemas.openxmlformats.org/officeDocument/2006/relationships/hyperlink" Target="http://www.enchantedlearning.com/themes/calendar.shtml" TargetMode="External"/><Relationship Id="rId259" Type="http://schemas.openxmlformats.org/officeDocument/2006/relationships/hyperlink" Target="http://www.enchantedlearning.com/themes/letters/y.shtml" TargetMode="External"/><Relationship Id="rId23" Type="http://schemas.openxmlformats.org/officeDocument/2006/relationships/hyperlink" Target="http://www.enchantedlearning.com/themes/topics/e.shtml" TargetMode="External"/><Relationship Id="rId119" Type="http://schemas.openxmlformats.org/officeDocument/2006/relationships/hyperlink" Target="http://www.enchantedlearning.com/themes/fish.shtml" TargetMode="External"/><Relationship Id="rId270" Type="http://schemas.openxmlformats.org/officeDocument/2006/relationships/hyperlink" Target="http://www.enchantedlearning.com/Rhymes.html" TargetMode="External"/><Relationship Id="rId291" Type="http://schemas.openxmlformats.org/officeDocument/2006/relationships/hyperlink" Target="http://www.enchantedlearning.com/subjects/whales/" TargetMode="External"/><Relationship Id="rId305" Type="http://schemas.openxmlformats.org/officeDocument/2006/relationships/hyperlink" Target="http://www.enchantedlearning.com/themes/portuguese.shtml" TargetMode="External"/><Relationship Id="rId326" Type="http://schemas.openxmlformats.org/officeDocument/2006/relationships/control" Target="activeX/activeX3.xml"/><Relationship Id="rId44" Type="http://schemas.openxmlformats.org/officeDocument/2006/relationships/hyperlink" Target="http://www.enchantedlearning.com/themes/letters/shorta.shtml" TargetMode="External"/><Relationship Id="rId65" Type="http://schemas.openxmlformats.org/officeDocument/2006/relationships/hyperlink" Target="http://www.enchantedlearning.com/themes/boats.shtml" TargetMode="External"/><Relationship Id="rId86" Type="http://schemas.openxmlformats.org/officeDocument/2006/relationships/hyperlink" Target="http://www.enchantedlearning.com/themes/compare.shtml" TargetMode="External"/><Relationship Id="rId130" Type="http://schemas.openxmlformats.org/officeDocument/2006/relationships/hyperlink" Target="http://www.enchantedlearning.com/themes/geography.shtml" TargetMode="External"/><Relationship Id="rId151" Type="http://schemas.openxmlformats.org/officeDocument/2006/relationships/hyperlink" Target="http://www.enchantedlearning.com/themes/italian.shtml" TargetMode="External"/><Relationship Id="rId172" Type="http://schemas.openxmlformats.org/officeDocument/2006/relationships/hyperlink" Target="http://www.enchantedlearning.com/themes/military.shtml" TargetMode="External"/><Relationship Id="rId193" Type="http://schemas.openxmlformats.org/officeDocument/2006/relationships/hyperlink" Target="http://www.enchantedlearning.com/themes/communityhelpers.shtml" TargetMode="External"/><Relationship Id="rId207" Type="http://schemas.openxmlformats.org/officeDocument/2006/relationships/hyperlink" Target="http://www.enchantedlearning.com/themes/rightandleft/" TargetMode="External"/><Relationship Id="rId228" Type="http://schemas.openxmlformats.org/officeDocument/2006/relationships/hyperlink" Target="http://www.enchantedlearning.com/crafts/stpatrick/" TargetMode="External"/><Relationship Id="rId249" Type="http://schemas.openxmlformats.org/officeDocument/2006/relationships/hyperlink" Target="http://www.enchantedlearning.com/crafts/valentine/" TargetMode="External"/><Relationship Id="rId13" Type="http://schemas.openxmlformats.org/officeDocument/2006/relationships/hyperlink" Target="http://www.enchantedlearning.com/themes/topics/food.shtml" TargetMode="External"/><Relationship Id="rId109" Type="http://schemas.openxmlformats.org/officeDocument/2006/relationships/hyperlink" Target="http://www.enchantedlearning.com/themes/feelings.shtml" TargetMode="External"/><Relationship Id="rId260" Type="http://schemas.openxmlformats.org/officeDocument/2006/relationships/hyperlink" Target="http://www.enchantedlearning.com/themes/letters/z.shtml" TargetMode="External"/><Relationship Id="rId281" Type="http://schemas.openxmlformats.org/officeDocument/2006/relationships/hyperlink" Target="http://www.enchantedlearning.com/biomes/" TargetMode="External"/><Relationship Id="rId316" Type="http://schemas.openxmlformats.org/officeDocument/2006/relationships/hyperlink" Target="http://www.enchantedlearning.com/crafts/" TargetMode="External"/><Relationship Id="rId34" Type="http://schemas.openxmlformats.org/officeDocument/2006/relationships/hyperlink" Target="http://www.enchantedlearning.com/themes/topics/p.shtml" TargetMode="External"/><Relationship Id="rId55" Type="http://schemas.openxmlformats.org/officeDocument/2006/relationships/hyperlink" Target="http://www.enchantedlearning.com/themes/balloon.shtml" TargetMode="External"/><Relationship Id="rId76" Type="http://schemas.openxmlformats.org/officeDocument/2006/relationships/hyperlink" Target="http://www.enchantedlearning.com/themes/china.shtml" TargetMode="External"/><Relationship Id="rId97" Type="http://schemas.openxmlformats.org/officeDocument/2006/relationships/hyperlink" Target="http://www.enchantedlearning.com/themes/drawing.shtml" TargetMode="External"/><Relationship Id="rId120" Type="http://schemas.openxmlformats.org/officeDocument/2006/relationships/hyperlink" Target="http://www.enchantedlearning.com/crafts/flagday/" TargetMode="External"/><Relationship Id="rId141" Type="http://schemas.openxmlformats.org/officeDocument/2006/relationships/hyperlink" Target="http://www.enchantedlearning.com/themes/horse.shtml" TargetMode="External"/><Relationship Id="rId7" Type="http://schemas.openxmlformats.org/officeDocument/2006/relationships/control" Target="activeX/activeX1.xml"/><Relationship Id="rId162" Type="http://schemas.openxmlformats.org/officeDocument/2006/relationships/hyperlink" Target="http://www.enchantedlearning.com/crafts/laborday/" TargetMode="External"/><Relationship Id="rId183" Type="http://schemas.openxmlformats.org/officeDocument/2006/relationships/hyperlink" Target="http://www.enchantedlearning.com/themes/letters/o.shtml" TargetMode="External"/><Relationship Id="rId218" Type="http://schemas.openxmlformats.org/officeDocument/2006/relationships/hyperlink" Target="http://www.enchantedlearning.com/themes/sharks.shtml" TargetMode="External"/><Relationship Id="rId239" Type="http://schemas.openxmlformats.org/officeDocument/2006/relationships/hyperlink" Target="http://www.enchantedlearning.com/themes/tools.shtml" TargetMode="External"/><Relationship Id="rId250" Type="http://schemas.openxmlformats.org/officeDocument/2006/relationships/hyperlink" Target="http://www.enchantedlearning.com/themes/transportation.shtml" TargetMode="External"/><Relationship Id="rId271" Type="http://schemas.openxmlformats.org/officeDocument/2006/relationships/hyperlink" Target="http://www.enchantedlearning.com/stories/" TargetMode="External"/><Relationship Id="rId292" Type="http://schemas.openxmlformats.org/officeDocument/2006/relationships/hyperlink" Target="http://www.enchantedlearning.com/subjects/astronomy/" TargetMode="External"/><Relationship Id="rId306" Type="http://schemas.openxmlformats.org/officeDocument/2006/relationships/hyperlink" Target="http://www.enchantedlearning.com/themes/spanish.shtml" TargetMode="External"/><Relationship Id="rId24" Type="http://schemas.openxmlformats.org/officeDocument/2006/relationships/hyperlink" Target="http://www.enchantedlearning.com/themes/topics/f.shtml" TargetMode="External"/><Relationship Id="rId45" Type="http://schemas.openxmlformats.org/officeDocument/2006/relationships/hyperlink" Target="http://www.enchantedlearning.com/themes/allaboutme.shtml" TargetMode="External"/><Relationship Id="rId66" Type="http://schemas.openxmlformats.org/officeDocument/2006/relationships/hyperlink" Target="http://www.enchantedlearning.com/themes/body.shtml" TargetMode="External"/><Relationship Id="rId87" Type="http://schemas.openxmlformats.org/officeDocument/2006/relationships/hyperlink" Target="http://www.enchantedlearning.com/themes/computer.shtml" TargetMode="External"/><Relationship Id="rId110" Type="http://schemas.openxmlformats.org/officeDocument/2006/relationships/hyperlink" Target="http://www.enchantedlearning.com/themes/energy.shtml" TargetMode="External"/><Relationship Id="rId131" Type="http://schemas.openxmlformats.org/officeDocument/2006/relationships/hyperlink" Target="http://www.enchantedlearning.com/themes/german.shtml" TargetMode="External"/><Relationship Id="rId327" Type="http://schemas.openxmlformats.org/officeDocument/2006/relationships/fontTable" Target="fontTable.xml"/><Relationship Id="rId152" Type="http://schemas.openxmlformats.org/officeDocument/2006/relationships/hyperlink" Target="http://www.enchantedlearning.com/themes/letters/j.shtml" TargetMode="External"/><Relationship Id="rId173" Type="http://schemas.openxmlformats.org/officeDocument/2006/relationships/hyperlink" Target="http://www.enchantedlearning.com/themes/money.shtml" TargetMode="External"/><Relationship Id="rId194" Type="http://schemas.openxmlformats.org/officeDocument/2006/relationships/hyperlink" Target="http://www.enchantedlearning.com/themes/pets.shtml" TargetMode="External"/><Relationship Id="rId208" Type="http://schemas.openxmlformats.org/officeDocument/2006/relationships/hyperlink" Target="http://www.enchantedlearning.com/themes/robot.shtml" TargetMode="External"/><Relationship Id="rId229" Type="http://schemas.openxmlformats.org/officeDocument/2006/relationships/hyperlink" Target="http://www.enchantedlearning.com/themes/summer.shtml" TargetMode="External"/><Relationship Id="rId240" Type="http://schemas.openxmlformats.org/officeDocument/2006/relationships/hyperlink" Target="http://www.enchantedlearning.com/themes/transportation.shtml" TargetMode="External"/><Relationship Id="rId261" Type="http://schemas.openxmlformats.org/officeDocument/2006/relationships/hyperlink" Target="http://www.enchantedlearning.com/Whatsnew.shtml" TargetMode="External"/><Relationship Id="rId14" Type="http://schemas.openxmlformats.org/officeDocument/2006/relationships/hyperlink" Target="http://www.enchantedlearning.com/themes/topics/people.shtml" TargetMode="External"/><Relationship Id="rId30" Type="http://schemas.openxmlformats.org/officeDocument/2006/relationships/hyperlink" Target="http://www.enchantedlearning.com/themes/topics/l.shtml" TargetMode="External"/><Relationship Id="rId35" Type="http://schemas.openxmlformats.org/officeDocument/2006/relationships/hyperlink" Target="http://www.enchantedlearning.com/themes/topics/q.shtml" TargetMode="External"/><Relationship Id="rId56" Type="http://schemas.openxmlformats.org/officeDocument/2006/relationships/hyperlink" Target="http://www.enchantedlearning.com/themes/baseball.shtml" TargetMode="External"/><Relationship Id="rId77" Type="http://schemas.openxmlformats.org/officeDocument/2006/relationships/hyperlink" Target="http://www.enchantedlearning.com/crafts/chinesenewyear/" TargetMode="External"/><Relationship Id="rId100" Type="http://schemas.openxmlformats.org/officeDocument/2006/relationships/hyperlink" Target="http://www.enchantedlearning.com/themes/letters/e.shtml" TargetMode="External"/><Relationship Id="rId105" Type="http://schemas.openxmlformats.org/officeDocument/2006/relationships/hyperlink" Target="http://www.enchantedlearning.com/themes/eggs.shtml" TargetMode="External"/><Relationship Id="rId126" Type="http://schemas.openxmlformats.org/officeDocument/2006/relationships/hyperlink" Target="http://www.enchantedlearning.com/themes/frog.shtml" TargetMode="External"/><Relationship Id="rId147" Type="http://schemas.openxmlformats.org/officeDocument/2006/relationships/hyperlink" Target="http://www.enchantedlearning.com/themes/icecream.shtml" TargetMode="External"/><Relationship Id="rId168" Type="http://schemas.openxmlformats.org/officeDocument/2006/relationships/hyperlink" Target="http://www.enchantedlearning.com/themes/mammals.shtml" TargetMode="External"/><Relationship Id="rId282" Type="http://schemas.openxmlformats.org/officeDocument/2006/relationships/hyperlink" Target="http://www.enchantedlearning.com/subjects/birds/" TargetMode="External"/><Relationship Id="rId312" Type="http://schemas.openxmlformats.org/officeDocument/2006/relationships/hyperlink" Target="http://www.enchantedlearning.com/history/us/enc/" TargetMode="External"/><Relationship Id="rId317" Type="http://schemas.openxmlformats.org/officeDocument/2006/relationships/hyperlink" Target="http://www.enchantedlearning.com/graphicorganizers/" TargetMode="External"/><Relationship Id="rId8" Type="http://schemas.openxmlformats.org/officeDocument/2006/relationships/hyperlink" Target="http://www.enchantedlearning.com/support/" TargetMode="External"/><Relationship Id="rId51" Type="http://schemas.openxmlformats.org/officeDocument/2006/relationships/hyperlink" Target="http://www.enchantedlearning.com/crafts/arborday/" TargetMode="External"/><Relationship Id="rId72" Type="http://schemas.openxmlformats.org/officeDocument/2006/relationships/hyperlink" Target="http://www.enchantedlearning.com/crafts/canada/" TargetMode="External"/><Relationship Id="rId93" Type="http://schemas.openxmlformats.org/officeDocument/2006/relationships/hyperlink" Target="http://www.enchantedlearning.com/themes/dog.shtml" TargetMode="External"/><Relationship Id="rId98" Type="http://schemas.openxmlformats.org/officeDocument/2006/relationships/hyperlink" Target="http://www.enchantedlearning.com/themes/duck.shtml" TargetMode="External"/><Relationship Id="rId121" Type="http://schemas.openxmlformats.org/officeDocument/2006/relationships/hyperlink" Target="http://www.enchantedlearning.com/themes/flowers.shtml" TargetMode="External"/><Relationship Id="rId142" Type="http://schemas.openxmlformats.org/officeDocument/2006/relationships/hyperlink" Target="http://www.enchantedlearning.com/themes/humanbody.shtml" TargetMode="External"/><Relationship Id="rId163" Type="http://schemas.openxmlformats.org/officeDocument/2006/relationships/hyperlink" Target="http://www.enchantedlearning.com/themes/ladybug.shtml" TargetMode="External"/><Relationship Id="rId184" Type="http://schemas.openxmlformats.org/officeDocument/2006/relationships/hyperlink" Target="http://www.enchantedlearning.com/themes/letters/longo.shtml" TargetMode="External"/><Relationship Id="rId189" Type="http://schemas.openxmlformats.org/officeDocument/2006/relationships/hyperlink" Target="http://www.enchantedlearning.com/themes/opposites.shtml" TargetMode="External"/><Relationship Id="rId219" Type="http://schemas.openxmlformats.org/officeDocument/2006/relationships/hyperlink" Target="http://www.enchantedlearning.com/themes/snow.s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enchantedlearning.com/themes/senses.shtml" TargetMode="External"/><Relationship Id="rId230" Type="http://schemas.openxmlformats.org/officeDocument/2006/relationships/hyperlink" Target="http://www.enchantedlearning.com/themes/sun.shtml" TargetMode="External"/><Relationship Id="rId235" Type="http://schemas.openxmlformats.org/officeDocument/2006/relationships/hyperlink" Target="http://www.enchantedlearning.com/themes/letters/t.shtml" TargetMode="External"/><Relationship Id="rId251" Type="http://schemas.openxmlformats.org/officeDocument/2006/relationships/hyperlink" Target="http://www.enchantedlearning.com/crafts/veterans/" TargetMode="External"/><Relationship Id="rId256" Type="http://schemas.openxmlformats.org/officeDocument/2006/relationships/hyperlink" Target="http://www.enchantedlearning.com/themes/winter.shtml" TargetMode="External"/><Relationship Id="rId277" Type="http://schemas.openxmlformats.org/officeDocument/2006/relationships/hyperlink" Target="http://www.enchantedlearning.com/testoftime/" TargetMode="External"/><Relationship Id="rId298" Type="http://schemas.openxmlformats.org/officeDocument/2006/relationships/hyperlink" Target="http://www.enchantedlearning.com/subjects/tsunami/" TargetMode="External"/><Relationship Id="rId25" Type="http://schemas.openxmlformats.org/officeDocument/2006/relationships/hyperlink" Target="http://www.enchantedlearning.com/themes/topics/g.shtml" TargetMode="External"/><Relationship Id="rId46" Type="http://schemas.openxmlformats.org/officeDocument/2006/relationships/hyperlink" Target="http://www.enchantedlearning.com/themes/alligator.shtml" TargetMode="External"/><Relationship Id="rId67" Type="http://schemas.openxmlformats.org/officeDocument/2006/relationships/hyperlink" Target="http://www.enchantedlearning.com/themes/skeleton.shtml" TargetMode="External"/><Relationship Id="rId116" Type="http://schemas.openxmlformats.org/officeDocument/2006/relationships/hyperlink" Target="http://www.enchantedlearning.com/themes/favorites.shtml" TargetMode="External"/><Relationship Id="rId137" Type="http://schemas.openxmlformats.org/officeDocument/2006/relationships/hyperlink" Target="http://www.enchantedlearning.com/crafts/hanukkah/" TargetMode="External"/><Relationship Id="rId158" Type="http://schemas.openxmlformats.org/officeDocument/2006/relationships/hyperlink" Target="http://www.enchantedlearning.com/themes/castle.shtml" TargetMode="External"/><Relationship Id="rId272" Type="http://schemas.openxmlformats.org/officeDocument/2006/relationships/hyperlink" Target="http://www.enchantedlearning.com/cloze/" TargetMode="External"/><Relationship Id="rId293" Type="http://schemas.openxmlformats.org/officeDocument/2006/relationships/hyperlink" Target="http://www.enchantedlearning.com/subjects/astronomy/planets/earth/" TargetMode="External"/><Relationship Id="rId302" Type="http://schemas.openxmlformats.org/officeDocument/2006/relationships/hyperlink" Target="http://www.enchantedlearning.com/themes/german.shtml" TargetMode="External"/><Relationship Id="rId307" Type="http://schemas.openxmlformats.org/officeDocument/2006/relationships/hyperlink" Target="http://www.enchantedlearning.com/themes/swedish.shtml" TargetMode="External"/><Relationship Id="rId323" Type="http://schemas.openxmlformats.org/officeDocument/2006/relationships/image" Target="media/image2.wmf"/><Relationship Id="rId328" Type="http://schemas.openxmlformats.org/officeDocument/2006/relationships/theme" Target="theme/theme1.xml"/><Relationship Id="rId20" Type="http://schemas.openxmlformats.org/officeDocument/2006/relationships/hyperlink" Target="http://www.enchantedlearning.com/themes/topics/b.shtml" TargetMode="External"/><Relationship Id="rId41" Type="http://schemas.openxmlformats.org/officeDocument/2006/relationships/hyperlink" Target="http://www.enchantedlearning.com/themes/topics/w.shtml" TargetMode="External"/><Relationship Id="rId62" Type="http://schemas.openxmlformats.org/officeDocument/2006/relationships/hyperlink" Target="http://www.enchantedlearning.com/themes/birds.shtml" TargetMode="External"/><Relationship Id="rId83" Type="http://schemas.openxmlformats.org/officeDocument/2006/relationships/hyperlink" Target="http://www.enchantedlearning.com/themes/colors.shtml" TargetMode="External"/><Relationship Id="rId88" Type="http://schemas.openxmlformats.org/officeDocument/2006/relationships/hyperlink" Target="http://www.enchantedlearning.com/themes/containers.shtml" TargetMode="External"/><Relationship Id="rId111" Type="http://schemas.openxmlformats.org/officeDocument/2006/relationships/hyperlink" Target="http://www.enchantedlearning.com/themes/letters/f.shtml" TargetMode="External"/><Relationship Id="rId132" Type="http://schemas.openxmlformats.org/officeDocument/2006/relationships/hyperlink" Target="http://www.enchantedlearning.com/themes/giraffe.shtml" TargetMode="External"/><Relationship Id="rId153" Type="http://schemas.openxmlformats.org/officeDocument/2006/relationships/hyperlink" Target="http://www.enchantedlearning.com/themes/japan.shtml" TargetMode="External"/><Relationship Id="rId174" Type="http://schemas.openxmlformats.org/officeDocument/2006/relationships/hyperlink" Target="http://www.enchantedlearning.com/themes/monkeys.shtml" TargetMode="External"/><Relationship Id="rId179" Type="http://schemas.openxmlformats.org/officeDocument/2006/relationships/hyperlink" Target="http://www.enchantedlearning.com/themes/name.shtml" TargetMode="External"/><Relationship Id="rId195" Type="http://schemas.openxmlformats.org/officeDocument/2006/relationships/hyperlink" Target="http://www.enchantedlearning.com/themes/pig.shtml" TargetMode="External"/><Relationship Id="rId209" Type="http://schemas.openxmlformats.org/officeDocument/2006/relationships/hyperlink" Target="http://www.enchantedlearning.com/themes/rodeo.shtml" TargetMode="External"/><Relationship Id="rId190" Type="http://schemas.openxmlformats.org/officeDocument/2006/relationships/hyperlink" Target="http://www.enchantedlearning.com/themes/owls.shtml" TargetMode="External"/><Relationship Id="rId204" Type="http://schemas.openxmlformats.org/officeDocument/2006/relationships/hyperlink" Target="http://www.enchantedlearning.com/themes/rabbit.shtml" TargetMode="External"/><Relationship Id="rId220" Type="http://schemas.openxmlformats.org/officeDocument/2006/relationships/hyperlink" Target="http://www.enchantedlearning.com/themes/sorting.shtml" TargetMode="External"/><Relationship Id="rId225" Type="http://schemas.openxmlformats.org/officeDocument/2006/relationships/hyperlink" Target="http://www.enchantedlearning.com/themes/spring.shtml" TargetMode="External"/><Relationship Id="rId241" Type="http://schemas.openxmlformats.org/officeDocument/2006/relationships/hyperlink" Target="http://www.enchantedlearning.com/themes/vacation.shtml" TargetMode="External"/><Relationship Id="rId246" Type="http://schemas.openxmlformats.org/officeDocument/2006/relationships/hyperlink" Target="http://www.enchantedlearning.com/themes/letters/shortu.shtml" TargetMode="External"/><Relationship Id="rId267" Type="http://schemas.openxmlformats.org/officeDocument/2006/relationships/hyperlink" Target="http://www.enchantedlearning.com/themes/" TargetMode="External"/><Relationship Id="rId288" Type="http://schemas.openxmlformats.org/officeDocument/2006/relationships/hyperlink" Target="http://www.enchantedlearning.com/subjects/plants/" TargetMode="External"/><Relationship Id="rId15" Type="http://schemas.openxmlformats.org/officeDocument/2006/relationships/hyperlink" Target="http://www.enchantedlearning.com/themes/topics/plants.shtml" TargetMode="External"/><Relationship Id="rId36" Type="http://schemas.openxmlformats.org/officeDocument/2006/relationships/hyperlink" Target="http://www.enchantedlearning.com/themes/topics/r.shtml" TargetMode="External"/><Relationship Id="rId57" Type="http://schemas.openxmlformats.org/officeDocument/2006/relationships/hyperlink" Target="http://www.enchantedlearning.com/themes/bat.shtml" TargetMode="External"/><Relationship Id="rId106" Type="http://schemas.openxmlformats.org/officeDocument/2006/relationships/hyperlink" Target="http://www.enchantedlearning.com/election/" TargetMode="External"/><Relationship Id="rId127" Type="http://schemas.openxmlformats.org/officeDocument/2006/relationships/hyperlink" Target="http://www.enchantedlearning.com/themes/fruit.shtml" TargetMode="External"/><Relationship Id="rId262" Type="http://schemas.openxmlformats.org/officeDocument/2006/relationships/hyperlink" Target="http://www.enchantedlearning.com/Home.html" TargetMode="External"/><Relationship Id="rId283" Type="http://schemas.openxmlformats.org/officeDocument/2006/relationships/hyperlink" Target="http://www.enchantedlearning.com/subjects/butterfly/" TargetMode="External"/><Relationship Id="rId313" Type="http://schemas.openxmlformats.org/officeDocument/2006/relationships/hyperlink" Target="http://www.enchantedlearning.com/artists/coloring/" TargetMode="External"/><Relationship Id="rId318" Type="http://schemas.openxmlformats.org/officeDocument/2006/relationships/hyperlink" Target="http://www.enchantedlearning.com/label/" TargetMode="External"/><Relationship Id="rId10" Type="http://schemas.openxmlformats.org/officeDocument/2006/relationships/hyperlink" Target="http://www.enchantedlearning.com/wordlist/" TargetMode="External"/><Relationship Id="rId31" Type="http://schemas.openxmlformats.org/officeDocument/2006/relationships/hyperlink" Target="http://www.enchantedlearning.com/themes/topics/m.shtml" TargetMode="External"/><Relationship Id="rId52" Type="http://schemas.openxmlformats.org/officeDocument/2006/relationships/hyperlink" Target="http://www.enchantedlearning.com/themes/asl.shtml" TargetMode="External"/><Relationship Id="rId73" Type="http://schemas.openxmlformats.org/officeDocument/2006/relationships/hyperlink" Target="http://www.enchantedlearning.com/themes/sorting.shtml" TargetMode="External"/><Relationship Id="rId78" Type="http://schemas.openxmlformats.org/officeDocument/2006/relationships/hyperlink" Target="http://www.enchantedlearning.com/crafts/christmas/" TargetMode="External"/><Relationship Id="rId94" Type="http://schemas.openxmlformats.org/officeDocument/2006/relationships/hyperlink" Target="http://www.enchantedlearning.com/dolch/" TargetMode="External"/><Relationship Id="rId99" Type="http://schemas.openxmlformats.org/officeDocument/2006/relationships/hyperlink" Target="http://www.enchantedlearning.com/themes/dutch.shtml" TargetMode="External"/><Relationship Id="rId101" Type="http://schemas.openxmlformats.org/officeDocument/2006/relationships/hyperlink" Target="http://www.enchantedlearning.com/themes/letters/longe.shtml" TargetMode="External"/><Relationship Id="rId122" Type="http://schemas.openxmlformats.org/officeDocument/2006/relationships/hyperlink" Target="http://www.enchantedlearning.com/alphabet/followinstructions/" TargetMode="External"/><Relationship Id="rId143" Type="http://schemas.openxmlformats.org/officeDocument/2006/relationships/hyperlink" Target="http://www.enchantedlearning.com/themes/hundred.shtml" TargetMode="External"/><Relationship Id="rId148" Type="http://schemas.openxmlformats.org/officeDocument/2006/relationships/hyperlink" Target="http://www.enchantedlearning.com/crafts/july4/" TargetMode="External"/><Relationship Id="rId164" Type="http://schemas.openxmlformats.org/officeDocument/2006/relationships/hyperlink" Target="http://www.enchantedlearning.com/themes/leaf.shtml" TargetMode="External"/><Relationship Id="rId169" Type="http://schemas.openxmlformats.org/officeDocument/2006/relationships/hyperlink" Target="http://www.enchantedlearning.com/history/us/MLK/" TargetMode="External"/><Relationship Id="rId185" Type="http://schemas.openxmlformats.org/officeDocument/2006/relationships/hyperlink" Target="http://www.enchantedlearning.com/themes/letters/shorto.shtml" TargetMode="External"/><Relationship Id="rId4" Type="http://schemas.openxmlformats.org/officeDocument/2006/relationships/hyperlink" Target="http://www.enchantedlearning.com/support/" TargetMode="External"/><Relationship Id="rId9" Type="http://schemas.openxmlformats.org/officeDocument/2006/relationships/hyperlink" Target="http://www.enchantedlearning.com/themes/energy.shtml" TargetMode="External"/><Relationship Id="rId180" Type="http://schemas.openxmlformats.org/officeDocument/2006/relationships/hyperlink" Target="http://www.enchantedlearning.com/newspaper/" TargetMode="External"/><Relationship Id="rId210" Type="http://schemas.openxmlformats.org/officeDocument/2006/relationships/hyperlink" Target="http://www.enchantedlearning.com/themes/russia.shtml" TargetMode="External"/><Relationship Id="rId215" Type="http://schemas.openxmlformats.org/officeDocument/2006/relationships/hyperlink" Target="http://www.enchantedlearning.com/themes/seuss.shtml" TargetMode="External"/><Relationship Id="rId236" Type="http://schemas.openxmlformats.org/officeDocument/2006/relationships/hyperlink" Target="http://www.enchantedlearning.com/themes/teeth.shtml" TargetMode="External"/><Relationship Id="rId257" Type="http://schemas.openxmlformats.org/officeDocument/2006/relationships/hyperlink" Target="http://www.enchantedlearning.com/themes/witch.shtml" TargetMode="External"/><Relationship Id="rId278" Type="http://schemas.openxmlformats.org/officeDocument/2006/relationships/hyperlink" Target="http://itunes.apple.com/us/app/tapquiz-maps/id424151065?mt=8&amp;ls=1" TargetMode="External"/><Relationship Id="rId26" Type="http://schemas.openxmlformats.org/officeDocument/2006/relationships/hyperlink" Target="http://www.enchantedlearning.com/themes/topics/h.shtml" TargetMode="External"/><Relationship Id="rId231" Type="http://schemas.openxmlformats.org/officeDocument/2006/relationships/hyperlink" Target="http://www.enchantedlearning.com/themes/swedish.shtml" TargetMode="External"/><Relationship Id="rId252" Type="http://schemas.openxmlformats.org/officeDocument/2006/relationships/hyperlink" Target="http://www.enchantedlearning.com/themes/letters/w.shtml" TargetMode="External"/><Relationship Id="rId273" Type="http://schemas.openxmlformats.org/officeDocument/2006/relationships/hyperlink" Target="http://www.enchantedlearning.com/essay/" TargetMode="External"/><Relationship Id="rId294" Type="http://schemas.openxmlformats.org/officeDocument/2006/relationships/hyperlink" Target="http://www.enchantedlearning.com/geology/" TargetMode="External"/><Relationship Id="rId308" Type="http://schemas.openxmlformats.org/officeDocument/2006/relationships/hyperlink" Target="http://www.enchantedlearning.com/explorers/" TargetMode="External"/><Relationship Id="rId47" Type="http://schemas.openxmlformats.org/officeDocument/2006/relationships/hyperlink" Target="http://www.enchantedlearning.com/themes/abc.shtml" TargetMode="External"/><Relationship Id="rId68" Type="http://schemas.openxmlformats.org/officeDocument/2006/relationships/hyperlink" Target="http://www.enchantedlearning.com/themes/butterfly.shtml" TargetMode="External"/><Relationship Id="rId89" Type="http://schemas.openxmlformats.org/officeDocument/2006/relationships/hyperlink" Target="http://www.enchantedlearning.com/themes/cow.shtml" TargetMode="External"/><Relationship Id="rId112" Type="http://schemas.openxmlformats.org/officeDocument/2006/relationships/hyperlink" Target="http://www.enchantedlearning.com/themes/fall.shtml" TargetMode="External"/><Relationship Id="rId133" Type="http://schemas.openxmlformats.org/officeDocument/2006/relationships/hyperlink" Target="http://www.enchantedlearning.com/crafts/grandparents/" TargetMode="External"/><Relationship Id="rId154" Type="http://schemas.openxmlformats.org/officeDocument/2006/relationships/hyperlink" Target="http://www.enchantedlearning.com/themes/communityhelpers.shtml" TargetMode="External"/><Relationship Id="rId175" Type="http://schemas.openxmlformats.org/officeDocument/2006/relationships/hyperlink" Target="http://www.enchantedlearning.com/themes/moon.shtml" TargetMode="External"/><Relationship Id="rId196" Type="http://schemas.openxmlformats.org/officeDocument/2006/relationships/hyperlink" Target="http://www.enchantedlearning.com/themes/pirate.shtml" TargetMode="External"/><Relationship Id="rId200" Type="http://schemas.openxmlformats.org/officeDocument/2006/relationships/hyperlink" Target="http://www.enchantedlearning.com/crafts/presidentsday/" TargetMode="External"/><Relationship Id="rId16" Type="http://schemas.openxmlformats.org/officeDocument/2006/relationships/hyperlink" Target="http://www.enchantedlearning.com/themes/topics/sports.shtml" TargetMode="External"/><Relationship Id="rId221" Type="http://schemas.openxmlformats.org/officeDocument/2006/relationships/hyperlink" Target="http://www.enchantedlearning.com/themes/spanish.shtml" TargetMode="External"/><Relationship Id="rId242" Type="http://schemas.openxmlformats.org/officeDocument/2006/relationships/hyperlink" Target="http://www.enchantedlearning.com/themes/trees.shtml" TargetMode="External"/><Relationship Id="rId263" Type="http://schemas.openxmlformats.org/officeDocument/2006/relationships/hyperlink" Target="http://www.enchantedlearning.com/activitycalendars/" TargetMode="External"/><Relationship Id="rId284" Type="http://schemas.openxmlformats.org/officeDocument/2006/relationships/hyperlink" Target="http://www.enchantedlearning.com/subjects/dinosaurs/" TargetMode="External"/><Relationship Id="rId319" Type="http://schemas.openxmlformats.org/officeDocument/2006/relationships/hyperlink" Target="http://www.enchantedlearning.com/math/" TargetMode="External"/><Relationship Id="rId37" Type="http://schemas.openxmlformats.org/officeDocument/2006/relationships/hyperlink" Target="http://www.enchantedlearning.com/themes/topics/s.shtml" TargetMode="External"/><Relationship Id="rId58" Type="http://schemas.openxmlformats.org/officeDocument/2006/relationships/hyperlink" Target="http://www.enchantedlearning.com/themes/beach.shtml" TargetMode="External"/><Relationship Id="rId79" Type="http://schemas.openxmlformats.org/officeDocument/2006/relationships/hyperlink" Target="http://www.enchantedlearning.com/themes/cincodemayo.shtml" TargetMode="External"/><Relationship Id="rId102" Type="http://schemas.openxmlformats.org/officeDocument/2006/relationships/hyperlink" Target="http://www.enchantedlearning.com/themes/letters/shorte.shtml" TargetMode="External"/><Relationship Id="rId123" Type="http://schemas.openxmlformats.org/officeDocument/2006/relationships/hyperlink" Target="http://www.enchantedlearning.com/themes/food.shtml" TargetMode="External"/><Relationship Id="rId144" Type="http://schemas.openxmlformats.org/officeDocument/2006/relationships/hyperlink" Target="http://www.enchantedlearning.com/themes/letters/i.shtml" TargetMode="External"/><Relationship Id="rId90" Type="http://schemas.openxmlformats.org/officeDocument/2006/relationships/hyperlink" Target="http://www.enchantedlearning.com/themes/letters/d.shtml" TargetMode="External"/><Relationship Id="rId165" Type="http://schemas.openxmlformats.org/officeDocument/2006/relationships/hyperlink" Target="http://www.enchantedlearning.com/themes/rightandleft/" TargetMode="External"/><Relationship Id="rId186" Type="http://schemas.openxmlformats.org/officeDocument/2006/relationships/hyperlink" Target="http://www.enchantedlearning.com/themes/ocean.shtml" TargetMode="External"/><Relationship Id="rId211" Type="http://schemas.openxmlformats.org/officeDocument/2006/relationships/hyperlink" Target="http://www.enchantedlearning.com/themes/letters/s.shtml" TargetMode="External"/><Relationship Id="rId232" Type="http://schemas.openxmlformats.org/officeDocument/2006/relationships/hyperlink" Target="http://www.enchantedlearning.com/themes/symbols.shtml" TargetMode="External"/><Relationship Id="rId253" Type="http://schemas.openxmlformats.org/officeDocument/2006/relationships/hyperlink" Target="http://www.enchantedlearning.com/themes/water.shtml" TargetMode="External"/><Relationship Id="rId274" Type="http://schemas.openxmlformats.org/officeDocument/2006/relationships/hyperlink" Target="http://www.enchantedlearning.com/newspaper/" TargetMode="External"/><Relationship Id="rId295" Type="http://schemas.openxmlformats.org/officeDocument/2006/relationships/hyperlink" Target="http://www.enchantedlearning.com/subjects/weather/hurricane/" TargetMode="External"/><Relationship Id="rId309" Type="http://schemas.openxmlformats.org/officeDocument/2006/relationships/hyperlink" Target="http://www.enchantedlearning.com/geography/flags/" TargetMode="External"/><Relationship Id="rId27" Type="http://schemas.openxmlformats.org/officeDocument/2006/relationships/hyperlink" Target="http://www.enchantedlearning.com/themes/topics/i.shtml" TargetMode="External"/><Relationship Id="rId48" Type="http://schemas.openxmlformats.org/officeDocument/2006/relationships/hyperlink" Target="http://www.enchantedlearning.com/themes/animals.shtml" TargetMode="External"/><Relationship Id="rId69" Type="http://schemas.openxmlformats.org/officeDocument/2006/relationships/hyperlink" Target="http://www.enchantedlearning.com/themes/letters/c.shtml" TargetMode="External"/><Relationship Id="rId113" Type="http://schemas.openxmlformats.org/officeDocument/2006/relationships/hyperlink" Target="http://www.enchantedlearning.com/themes/family.shtml" TargetMode="External"/><Relationship Id="rId134" Type="http://schemas.openxmlformats.org/officeDocument/2006/relationships/hyperlink" Target="http://www.enchantedlearning.com/crafts/groundhogday/" TargetMode="External"/><Relationship Id="rId320" Type="http://schemas.openxmlformats.org/officeDocument/2006/relationships/hyperlink" Target="http://www.enchantedlearning.com/music/" TargetMode="External"/><Relationship Id="rId80" Type="http://schemas.openxmlformats.org/officeDocument/2006/relationships/hyperlink" Target="http://www.enchantedlearning.com/themes/circus.shtml" TargetMode="External"/><Relationship Id="rId155" Type="http://schemas.openxmlformats.org/officeDocument/2006/relationships/hyperlink" Target="http://www.enchantedlearning.com/crafts/july4/" TargetMode="External"/><Relationship Id="rId176" Type="http://schemas.openxmlformats.org/officeDocument/2006/relationships/hyperlink" Target="http://www.enchantedlearning.com/crafts/mothersday/" TargetMode="External"/><Relationship Id="rId197" Type="http://schemas.openxmlformats.org/officeDocument/2006/relationships/hyperlink" Target="http://www.enchantedlearning.com/themes/pizza.shtml" TargetMode="External"/><Relationship Id="rId201" Type="http://schemas.openxmlformats.org/officeDocument/2006/relationships/hyperlink" Target="http://www.enchantedlearning.com/themes/pumpkin.shtml" TargetMode="External"/><Relationship Id="rId222" Type="http://schemas.openxmlformats.org/officeDocument/2006/relationships/hyperlink" Target="http://www.enchantedlearning.com/themes/spelling.shtml" TargetMode="External"/><Relationship Id="rId243" Type="http://schemas.openxmlformats.org/officeDocument/2006/relationships/hyperlink" Target="http://www.enchantedlearning.com/themes/turkey.shtml" TargetMode="External"/><Relationship Id="rId264" Type="http://schemas.openxmlformats.org/officeDocument/2006/relationships/hyperlink" Target="http://www.enchantedlearning.com/books/" TargetMode="External"/><Relationship Id="rId285" Type="http://schemas.openxmlformats.org/officeDocument/2006/relationships/hyperlink" Target="http://www.enchantedlearning.com/subjects/foodchain/" TargetMode="External"/><Relationship Id="rId17" Type="http://schemas.openxmlformats.org/officeDocument/2006/relationships/hyperlink" Target="http://www.enchantedlearning.com/themes/topics/time.shtml" TargetMode="External"/><Relationship Id="rId38" Type="http://schemas.openxmlformats.org/officeDocument/2006/relationships/hyperlink" Target="http://www.enchantedlearning.com/themes/topics/t.shtml" TargetMode="External"/><Relationship Id="rId59" Type="http://schemas.openxmlformats.org/officeDocument/2006/relationships/hyperlink" Target="http://www.enchantedlearning.com/themes/bear.shtml" TargetMode="External"/><Relationship Id="rId103" Type="http://schemas.openxmlformats.org/officeDocument/2006/relationships/hyperlink" Target="http://www.enchantedlearning.com/crafts/earthday/" TargetMode="External"/><Relationship Id="rId124" Type="http://schemas.openxmlformats.org/officeDocument/2006/relationships/hyperlink" Target="http://www.enchantedlearning.com/themes/french.shtml" TargetMode="External"/><Relationship Id="rId310" Type="http://schemas.openxmlformats.org/officeDocument/2006/relationships/hyperlink" Target="http://www.enchantedlearning.com/geography/" TargetMode="External"/><Relationship Id="rId70" Type="http://schemas.openxmlformats.org/officeDocument/2006/relationships/hyperlink" Target="http://www.enchantedlearning.com/themes/calendar.shtml" TargetMode="External"/><Relationship Id="rId91" Type="http://schemas.openxmlformats.org/officeDocument/2006/relationships/hyperlink" Target="http://www.enchantedlearning.com/crafts/dayofthedead/" TargetMode="External"/><Relationship Id="rId145" Type="http://schemas.openxmlformats.org/officeDocument/2006/relationships/hyperlink" Target="http://www.enchantedlearning.com/themes/letters/longi.shtml" TargetMode="External"/><Relationship Id="rId166" Type="http://schemas.openxmlformats.org/officeDocument/2006/relationships/hyperlink" Target="http://www.enchantedlearning.com/themes/letters/" TargetMode="External"/><Relationship Id="rId187" Type="http://schemas.openxmlformats.org/officeDocument/2006/relationships/hyperlink" Target="http://www.enchantedlearning.com/themes/communityhelpers.s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enchantedlearning.com/themes/school.shtml" TargetMode="External"/><Relationship Id="rId233" Type="http://schemas.openxmlformats.org/officeDocument/2006/relationships/hyperlink" Target="http://www.enchantedlearning.com/symmetry/" TargetMode="External"/><Relationship Id="rId254" Type="http://schemas.openxmlformats.org/officeDocument/2006/relationships/hyperlink" Target="http://www.enchantedlearning.com/themes/weather.shtml" TargetMode="External"/><Relationship Id="rId28" Type="http://schemas.openxmlformats.org/officeDocument/2006/relationships/hyperlink" Target="http://www.enchantedlearning.com/themes/topics/j.shtml" TargetMode="External"/><Relationship Id="rId49" Type="http://schemas.openxmlformats.org/officeDocument/2006/relationships/hyperlink" Target="http://www.enchantedlearning.com/themes/apple.shtml" TargetMode="External"/><Relationship Id="rId114" Type="http://schemas.openxmlformats.org/officeDocument/2006/relationships/hyperlink" Target="http://www.enchantedlearning.com/themes/farmanimals.shtml" TargetMode="External"/><Relationship Id="rId275" Type="http://schemas.openxmlformats.org/officeDocument/2006/relationships/hyperlink" Target="http://www.enchantedlearning.com/essay/writing.shtml" TargetMode="External"/><Relationship Id="rId296" Type="http://schemas.openxmlformats.org/officeDocument/2006/relationships/hyperlink" Target="http://www.enchantedlearning.com/geography/landforms/" TargetMode="External"/><Relationship Id="rId300" Type="http://schemas.openxmlformats.org/officeDocument/2006/relationships/hyperlink" Target="http://www.enchantedlearning.com/themes/dutch.shtml" TargetMode="External"/><Relationship Id="rId60" Type="http://schemas.openxmlformats.org/officeDocument/2006/relationships/hyperlink" Target="http://www.enchantedlearning.com/themes/bedtime.shtml" TargetMode="External"/><Relationship Id="rId81" Type="http://schemas.openxmlformats.org/officeDocument/2006/relationships/hyperlink" Target="http://www.enchantedlearning.com/themes/sorting.shtml" TargetMode="External"/><Relationship Id="rId135" Type="http://schemas.openxmlformats.org/officeDocument/2006/relationships/hyperlink" Target="http://www.enchantedlearning.com/themes/letters/h.shtml" TargetMode="External"/><Relationship Id="rId156" Type="http://schemas.openxmlformats.org/officeDocument/2006/relationships/hyperlink" Target="http://www.enchantedlearning.com/themes/juneteenth/" TargetMode="External"/><Relationship Id="rId177" Type="http://schemas.openxmlformats.org/officeDocument/2006/relationships/hyperlink" Target="http://www.enchantedlearning.com/themes/music.shtml" TargetMode="External"/><Relationship Id="rId198" Type="http://schemas.openxmlformats.org/officeDocument/2006/relationships/hyperlink" Target="http://www.enchantedlearning.com/themes/plants.shtml" TargetMode="External"/><Relationship Id="rId321" Type="http://schemas.openxmlformats.org/officeDocument/2006/relationships/hyperlink" Target="http://www.enchantedlearning.com/wordwheels/" TargetMode="External"/><Relationship Id="rId202" Type="http://schemas.openxmlformats.org/officeDocument/2006/relationships/hyperlink" Target="http://www.enchantedlearning.com/themes/letters/q.shtml" TargetMode="External"/><Relationship Id="rId223" Type="http://schemas.openxmlformats.org/officeDocument/2006/relationships/hyperlink" Target="http://www.enchantedlearning.com/themes/spiders.shtml" TargetMode="External"/><Relationship Id="rId244" Type="http://schemas.openxmlformats.org/officeDocument/2006/relationships/hyperlink" Target="http://www.enchantedlearning.com/themes/letters/u.shtml" TargetMode="External"/><Relationship Id="rId18" Type="http://schemas.openxmlformats.org/officeDocument/2006/relationships/hyperlink" Target="http://www.enchantedlearning.com/themes/topics/holiday.shtml" TargetMode="External"/><Relationship Id="rId39" Type="http://schemas.openxmlformats.org/officeDocument/2006/relationships/hyperlink" Target="http://www.enchantedlearning.com/themes/topics/u.shtml" TargetMode="External"/><Relationship Id="rId265" Type="http://schemas.openxmlformats.org/officeDocument/2006/relationships/hyperlink" Target="http://www.enchantedlearning.com/siteindex.shtml" TargetMode="External"/><Relationship Id="rId286" Type="http://schemas.openxmlformats.org/officeDocument/2006/relationships/hyperlink" Target="http://www.enchantedlearning.com/subjects/anatomy/titlepage.shtml" TargetMode="External"/><Relationship Id="rId50" Type="http://schemas.openxmlformats.org/officeDocument/2006/relationships/hyperlink" Target="http://www.enchantedlearning.com/themes/aprilfool.shtml" TargetMode="External"/><Relationship Id="rId104" Type="http://schemas.openxmlformats.org/officeDocument/2006/relationships/hyperlink" Target="http://www.enchantedlearning.com/crafts/easter/" TargetMode="External"/><Relationship Id="rId125" Type="http://schemas.openxmlformats.org/officeDocument/2006/relationships/hyperlink" Target="http://www.enchantedlearning.com/themes/friends.shtml" TargetMode="External"/><Relationship Id="rId146" Type="http://schemas.openxmlformats.org/officeDocument/2006/relationships/hyperlink" Target="http://www.enchantedlearning.com/themes/letters/shorti.shtml" TargetMode="External"/><Relationship Id="rId167" Type="http://schemas.openxmlformats.org/officeDocument/2006/relationships/hyperlink" Target="http://www.enchantedlearning.com/themes/letters/m.shtml" TargetMode="External"/><Relationship Id="rId188" Type="http://schemas.openxmlformats.org/officeDocument/2006/relationships/hyperlink" Target="http://www.enchantedlearning.com/themes/hundred.shtml" TargetMode="External"/><Relationship Id="rId311" Type="http://schemas.openxmlformats.org/officeDocument/2006/relationships/hyperlink" Target="http://www.enchantedlearning.com/inventors/" TargetMode="External"/><Relationship Id="rId71" Type="http://schemas.openxmlformats.org/officeDocument/2006/relationships/hyperlink" Target="http://www.enchantedlearning.com/themes/camping.shtml" TargetMode="External"/><Relationship Id="rId92" Type="http://schemas.openxmlformats.org/officeDocument/2006/relationships/hyperlink" Target="http://www.enchantedlearning.com/themes/dinos.shtml" TargetMode="External"/><Relationship Id="rId213" Type="http://schemas.openxmlformats.org/officeDocument/2006/relationships/hyperlink" Target="http://www.enchantedlearning.com/themes/seasons.shtml" TargetMode="External"/><Relationship Id="rId234" Type="http://schemas.openxmlformats.org/officeDocument/2006/relationships/hyperlink" Target="http://www.enchantedlearning.com/synonyms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nchantedlearning.com/themes/topics/k.shtml" TargetMode="External"/><Relationship Id="rId255" Type="http://schemas.openxmlformats.org/officeDocument/2006/relationships/hyperlink" Target="http://www.enchantedlearning.com/themes/whale.shtml" TargetMode="External"/><Relationship Id="rId276" Type="http://schemas.openxmlformats.org/officeDocument/2006/relationships/hyperlink" Target="http://www.enchantedlearning.com/grammar/partsofspeech/" TargetMode="External"/><Relationship Id="rId297" Type="http://schemas.openxmlformats.org/officeDocument/2006/relationships/hyperlink" Target="http://www.enchantedlearning.com/subjects/ocean/" TargetMode="External"/><Relationship Id="rId40" Type="http://schemas.openxmlformats.org/officeDocument/2006/relationships/hyperlink" Target="http://www.enchantedlearning.com/themes/topics/v.shtml" TargetMode="External"/><Relationship Id="rId115" Type="http://schemas.openxmlformats.org/officeDocument/2006/relationships/hyperlink" Target="http://www.enchantedlearning.com/crafts/fathersday/" TargetMode="External"/><Relationship Id="rId136" Type="http://schemas.openxmlformats.org/officeDocument/2006/relationships/hyperlink" Target="http://www.enchantedlearning.com/crafts/halloween/" TargetMode="External"/><Relationship Id="rId157" Type="http://schemas.openxmlformats.org/officeDocument/2006/relationships/hyperlink" Target="http://www.enchantedlearning.com/themes/letters/k.shtml" TargetMode="External"/><Relationship Id="rId178" Type="http://schemas.openxmlformats.org/officeDocument/2006/relationships/hyperlink" Target="http://www.enchantedlearning.com/themes/letters/n.shtml" TargetMode="External"/><Relationship Id="rId301" Type="http://schemas.openxmlformats.org/officeDocument/2006/relationships/hyperlink" Target="http://www.enchantedlearning.com/themes/french.shtml" TargetMode="External"/><Relationship Id="rId322" Type="http://schemas.openxmlformats.org/officeDocument/2006/relationships/hyperlink" Target="http://www.enchantedlearning.com/mail.shtml" TargetMode="External"/><Relationship Id="rId61" Type="http://schemas.openxmlformats.org/officeDocument/2006/relationships/hyperlink" Target="http://www.enchantedlearning.com/themes/bees.shtml" TargetMode="External"/><Relationship Id="rId82" Type="http://schemas.openxmlformats.org/officeDocument/2006/relationships/hyperlink" Target="http://www.enchantedlearning.com/themes/clothes.shtml" TargetMode="External"/><Relationship Id="rId199" Type="http://schemas.openxmlformats.org/officeDocument/2006/relationships/hyperlink" Target="http://www.enchantedlearning.com/themes/portuguese.shtml" TargetMode="External"/><Relationship Id="rId203" Type="http://schemas.openxmlformats.org/officeDocument/2006/relationships/hyperlink" Target="http://www.enchantedlearning.com/themes/letters/r.shtml" TargetMode="External"/><Relationship Id="rId19" Type="http://schemas.openxmlformats.org/officeDocument/2006/relationships/hyperlink" Target="http://www.enchantedlearning.com/themes/topics/a.shtml" TargetMode="External"/><Relationship Id="rId224" Type="http://schemas.openxmlformats.org/officeDocument/2006/relationships/hyperlink" Target="http://www.enchantedlearning.com/themes/sports.shtml" TargetMode="External"/><Relationship Id="rId245" Type="http://schemas.openxmlformats.org/officeDocument/2006/relationships/hyperlink" Target="http://www.enchantedlearning.com/themes/letters/longu.shtml" TargetMode="External"/><Relationship Id="rId266" Type="http://schemas.openxmlformats.org/officeDocument/2006/relationships/hyperlink" Target="http://www.enchantedlearning.com/crafts/" TargetMode="External"/><Relationship Id="rId287" Type="http://schemas.openxmlformats.org/officeDocument/2006/relationships/hyperlink" Target="http://www.enchantedlearning.com/subjects/mammals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4957</Words>
  <Characters>26275</Characters>
  <Application>Microsoft Office Word</Application>
  <DocSecurity>0</DocSecurity>
  <Lines>218</Lines>
  <Paragraphs>62</Paragraphs>
  <ScaleCrop>false</ScaleCrop>
  <Company>Sør-Trøndelag fylkeskommune</Company>
  <LinksUpToDate>false</LinksUpToDate>
  <CharactersWithSpaces>31170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Toril Strand Øiaas</dc:creator>
  <cp:keywords/>
  <dc:description/>
  <cp:lastModifiedBy>Toril Strand Øiaas</cp:lastModifiedBy>
  <cp:revision>1</cp:revision>
  <cp:lastPrinted>2011-05-19T11:40:00Z</cp:lastPrinted>
  <dcterms:created xsi:type="dcterms:W3CDTF">2011-05-19T11:39:00Z</dcterms:created>
  <dcterms:modified xsi:type="dcterms:W3CDTF">2011-05-19T11:42:00Z</dcterms:modified>
</cp:coreProperties>
</file>